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1C7FB96C" w:rsidR="00B81ED4" w:rsidRPr="00B81ED4" w:rsidRDefault="00B81ED4" w:rsidP="008F7700">
      <w:pPr>
        <w:pStyle w:val="TopInfo"/>
      </w:pPr>
      <w:r w:rsidRPr="008F7700">
        <w:rPr>
          <w:b/>
        </w:rPr>
        <w:t>User Story Number:</w:t>
      </w:r>
      <w:r w:rsidR="00D338FB" w:rsidRPr="0072476F">
        <w:rPr>
          <w:rFonts w:ascii="Times New Roman" w:hAnsi="Times New Roman" w:cs="Times New Roman"/>
        </w:rPr>
        <w:t xml:space="preserve"> USIN-027</w:t>
      </w:r>
    </w:p>
    <w:p w14:paraId="7300E207" w14:textId="3647D568" w:rsidR="00B81ED4" w:rsidRPr="00B81ED4" w:rsidRDefault="00B81ED4" w:rsidP="008F7700">
      <w:pPr>
        <w:pStyle w:val="TopInfo"/>
      </w:pPr>
      <w:r w:rsidRPr="008F7700">
        <w:rPr>
          <w:b/>
        </w:rPr>
        <w:t>User Story Name:</w:t>
      </w:r>
      <w:r w:rsidR="00A85730" w:rsidRPr="0072476F">
        <w:rPr>
          <w:rFonts w:ascii="Times New Roman" w:hAnsi="Times New Roman" w:cs="Times New Roman"/>
        </w:rPr>
        <w:t xml:space="preserve"> Prevent HMS Source from Auto-updating</w:t>
      </w:r>
    </w:p>
    <w:p w14:paraId="19CD1304" w14:textId="168E20D8" w:rsidR="005079D6" w:rsidRPr="0072476F" w:rsidRDefault="005079D6" w:rsidP="005079D6">
      <w:pPr>
        <w:pStyle w:val="TopInfo"/>
        <w:rPr>
          <w:rFonts w:ascii="Times New Roman" w:hAnsi="Times New Roman" w:cs="Times New Roman"/>
        </w:rPr>
      </w:pPr>
      <w:r>
        <w:rPr>
          <w:b/>
        </w:rPr>
        <w:t>Backlog ID: 54</w:t>
      </w:r>
    </w:p>
    <w:p w14:paraId="7300E208" w14:textId="7CAAE265" w:rsidR="00B81ED4" w:rsidRDefault="005079D6" w:rsidP="008F7700">
      <w:pPr>
        <w:pStyle w:val="TopInfo"/>
      </w:pPr>
      <w:r>
        <w:rPr>
          <w:b/>
        </w:rPr>
        <w:t>Backlog</w:t>
      </w:r>
      <w:r w:rsidR="00B81ED4" w:rsidRPr="008F7700">
        <w:rPr>
          <w:b/>
        </w:rPr>
        <w:t xml:space="preserve"> Priority: </w:t>
      </w:r>
    </w:p>
    <w:p w14:paraId="42BC2EBC" w14:textId="4859A74E" w:rsidR="005079D6" w:rsidRPr="005079D6" w:rsidRDefault="005079D6" w:rsidP="008F7700">
      <w:pPr>
        <w:pStyle w:val="TopInfo"/>
        <w:rPr>
          <w:b/>
        </w:rPr>
      </w:pPr>
      <w:r w:rsidRPr="005079D6">
        <w:rPr>
          <w:b/>
        </w:rPr>
        <w:t>Initial Sizing Estimate:</w:t>
      </w:r>
    </w:p>
    <w:p w14:paraId="693D1521" w14:textId="77777777" w:rsidR="00291605" w:rsidRDefault="00291605" w:rsidP="00291605">
      <w:pPr>
        <w:pStyle w:val="TopInfo"/>
        <w:rPr>
          <w:b/>
        </w:rPr>
      </w:pPr>
      <w:r>
        <w:rPr>
          <w:b/>
        </w:rPr>
        <w:t>Rational ID:</w:t>
      </w:r>
    </w:p>
    <w:p w14:paraId="32744057" w14:textId="59559236" w:rsidR="005079D6" w:rsidRDefault="005079D6" w:rsidP="008F7700">
      <w:pPr>
        <w:pStyle w:val="TopInfo"/>
        <w:rPr>
          <w:b/>
        </w:rPr>
      </w:pPr>
      <w:r>
        <w:rPr>
          <w:b/>
        </w:rPr>
        <w:t>Rally ID:</w:t>
      </w:r>
      <w:r w:rsidR="0083484C" w:rsidRPr="0072476F">
        <w:rPr>
          <w:rFonts w:ascii="Times New Roman" w:hAnsi="Times New Roman" w:cs="Times New Roman"/>
        </w:rPr>
        <w:t xml:space="preserve"> US191</w:t>
      </w:r>
    </w:p>
    <w:p w14:paraId="7300E20B" w14:textId="7B583A5F" w:rsidR="00B81ED4" w:rsidRDefault="00B81ED4" w:rsidP="008F7700">
      <w:pPr>
        <w:pStyle w:val="TopInfo"/>
      </w:pPr>
      <w:r w:rsidRPr="008F7700">
        <w:rPr>
          <w:b/>
        </w:rPr>
        <w:t>Author:</w:t>
      </w:r>
      <w:r w:rsidR="00291605" w:rsidRPr="0072476F">
        <w:rPr>
          <w:rFonts w:ascii="Times New Roman" w:hAnsi="Times New Roman" w:cs="Times New Roman"/>
        </w:rPr>
        <w:t xml:space="preserve"> </w:t>
      </w:r>
      <w:proofErr w:type="spellStart"/>
      <w:r w:rsidR="00291605" w:rsidRPr="0072476F">
        <w:rPr>
          <w:rFonts w:ascii="Times New Roman" w:hAnsi="Times New Roman" w:cs="Times New Roman"/>
        </w:rPr>
        <w:t>eInsurance</w:t>
      </w:r>
      <w:proofErr w:type="spellEnd"/>
    </w:p>
    <w:p w14:paraId="301FFBA0" w14:textId="1F1C0CAC" w:rsidR="006F762D" w:rsidRDefault="005079D6" w:rsidP="006F762D">
      <w:pPr>
        <w:pStyle w:val="Heading1"/>
      </w:pPr>
      <w:r>
        <w:t>Background:</w:t>
      </w:r>
    </w:p>
    <w:p w14:paraId="3AF43FFE" w14:textId="3D033965" w:rsidR="00005163" w:rsidRDefault="00005163" w:rsidP="00005163">
      <w:pPr>
        <w:pStyle w:val="BodyText"/>
        <w:rPr>
          <w:rFonts w:ascii="Times New Roman" w:eastAsia="BatangChe" w:hAnsi="Times New Roman"/>
          <w:lang w:eastAsia="en-US"/>
        </w:rPr>
      </w:pPr>
      <w:r w:rsidRPr="0072476F">
        <w:rPr>
          <w:rFonts w:ascii="Times New Roman" w:eastAsia="BatangChe" w:hAnsi="Times New Roman"/>
          <w:lang w:eastAsia="en-US"/>
        </w:rPr>
        <w:t>Prevent buffer entries with a source of ‘HMS’ from ever auto-updating to patient file. Insurance verification management needs a way to capture any entry made by HMS that is the same as a patient's existing insurance policy to ensure a refund is requested for that entry.</w:t>
      </w:r>
    </w:p>
    <w:p w14:paraId="0EBB995D" w14:textId="77777777" w:rsidR="006A1CCF" w:rsidRPr="0072476F" w:rsidRDefault="006A1CCF" w:rsidP="00005163">
      <w:pPr>
        <w:pStyle w:val="BodyText"/>
        <w:rPr>
          <w:rFonts w:ascii="Times New Roman" w:eastAsia="BatangChe" w:hAnsi="Times New Roman"/>
          <w:lang w:eastAsia="en-US"/>
        </w:rPr>
      </w:pPr>
    </w:p>
    <w:p w14:paraId="638F068E" w14:textId="6F1A5C4C" w:rsidR="004765E1" w:rsidRDefault="004765E1" w:rsidP="00291605">
      <w:pPr>
        <w:pStyle w:val="BodyText"/>
        <w:spacing w:before="0" w:after="0"/>
        <w:rPr>
          <w:rFonts w:ascii="Times New Roman" w:eastAsia="BatangChe" w:hAnsi="Times New Roman"/>
          <w:lang w:eastAsia="en-US"/>
        </w:rPr>
      </w:pPr>
      <w:r>
        <w:rPr>
          <w:rFonts w:ascii="Times New Roman" w:eastAsia="BatangChe" w:hAnsi="Times New Roman"/>
          <w:lang w:eastAsia="en-US"/>
        </w:rPr>
        <w:t>Details:</w:t>
      </w:r>
      <w:r w:rsidR="00005163" w:rsidRPr="0072476F">
        <w:rPr>
          <w:rFonts w:ascii="Times New Roman" w:eastAsia="BatangChe" w:hAnsi="Times New Roman"/>
          <w:lang w:eastAsia="en-US"/>
        </w:rPr>
        <w:t xml:space="preserve"> </w:t>
      </w:r>
      <w:r>
        <w:rPr>
          <w:rFonts w:ascii="Times New Roman" w:eastAsia="BatangChe" w:hAnsi="Times New Roman"/>
          <w:lang w:eastAsia="en-US"/>
        </w:rPr>
        <w:t xml:space="preserve"> The</w:t>
      </w:r>
      <w:r w:rsidRPr="008E0923">
        <w:rPr>
          <w:rFonts w:ascii="Times New Roman" w:eastAsia="BatangChe" w:hAnsi="Times New Roman"/>
          <w:lang w:eastAsia="en-US"/>
        </w:rPr>
        <w:t xml:space="preserve"> Health Management System</w:t>
      </w:r>
      <w:r w:rsidR="00A85730" w:rsidRPr="0072476F">
        <w:rPr>
          <w:rFonts w:ascii="Times New Roman" w:eastAsia="BatangChe" w:hAnsi="Times New Roman"/>
          <w:lang w:eastAsia="en-US"/>
        </w:rPr>
        <w:t xml:space="preserve"> (HMS) is a source of entry in the insurance verification processor file.  These insurance buffer entries are identified by an external contractor each month for patients who have had appointments in the last X days and currently don’t have identified insurance on the patient insurance sub-file in the VA database.  The entries are automatically uploaded to the</w:t>
      </w:r>
      <w:r w:rsidR="00A82890" w:rsidRPr="0072476F">
        <w:rPr>
          <w:rFonts w:ascii="Times New Roman" w:eastAsia="BatangChe" w:hAnsi="Times New Roman"/>
          <w:lang w:eastAsia="en-US"/>
        </w:rPr>
        <w:t xml:space="preserve"> buffer.</w:t>
      </w:r>
      <w:r w:rsidR="00A85730" w:rsidRPr="0072476F">
        <w:rPr>
          <w:rFonts w:ascii="Times New Roman" w:eastAsia="BatangChe" w:hAnsi="Times New Roman"/>
          <w:lang w:eastAsia="en-US"/>
        </w:rPr>
        <w:t xml:space="preserve">  Currently HMS sourced entries are supposed to ‘hold’ in </w:t>
      </w:r>
      <w:proofErr w:type="gramStart"/>
      <w:r w:rsidR="00A85730" w:rsidRPr="0072476F">
        <w:rPr>
          <w:rFonts w:ascii="Times New Roman" w:eastAsia="BatangChe" w:hAnsi="Times New Roman"/>
          <w:lang w:eastAsia="en-US"/>
        </w:rPr>
        <w:t>the</w:t>
      </w:r>
      <w:proofErr w:type="gramEnd"/>
      <w:r w:rsidR="00A85730" w:rsidRPr="0072476F">
        <w:rPr>
          <w:rFonts w:ascii="Times New Roman" w:eastAsia="BatangChe" w:hAnsi="Times New Roman"/>
          <w:lang w:eastAsia="en-US"/>
        </w:rPr>
        <w:t xml:space="preserve"> buffer for the first 24 hours before a 270 is created.   This allows CPAC verification staff to identify (capture in a report) all HMS entries as these need to be tracked for reporting purposes.  </w:t>
      </w:r>
    </w:p>
    <w:p w14:paraId="464AC170" w14:textId="77777777" w:rsidR="004765E1" w:rsidRDefault="004765E1" w:rsidP="00291605">
      <w:pPr>
        <w:pStyle w:val="BodyText"/>
        <w:spacing w:before="0" w:after="0"/>
        <w:rPr>
          <w:rFonts w:ascii="Times New Roman" w:eastAsia="BatangChe" w:hAnsi="Times New Roman"/>
          <w:lang w:eastAsia="en-US"/>
        </w:rPr>
      </w:pPr>
    </w:p>
    <w:p w14:paraId="569C1842" w14:textId="21066512" w:rsidR="00291605" w:rsidRPr="0072476F" w:rsidRDefault="00A85730" w:rsidP="00291605">
      <w:pPr>
        <w:pStyle w:val="BodyText"/>
        <w:spacing w:before="0" w:after="0"/>
        <w:rPr>
          <w:rFonts w:ascii="Times New Roman" w:eastAsia="BatangChe" w:hAnsi="Times New Roman"/>
          <w:lang w:eastAsia="en-US"/>
        </w:rPr>
      </w:pPr>
      <w:r w:rsidRPr="0072476F">
        <w:rPr>
          <w:rFonts w:ascii="Times New Roman" w:eastAsia="BatangChe" w:hAnsi="Times New Roman"/>
          <w:lang w:eastAsia="en-US"/>
        </w:rPr>
        <w:t xml:space="preserve">Typically, after the initial uploaded, the next nightly buffer extract would pick up all entries (if capable) for electronic eligibility inquiries.  At this point, the HMS sourced buffer entries follow the same rules as any other entry and </w:t>
      </w:r>
      <w:proofErr w:type="gramStart"/>
      <w:r w:rsidRPr="0072476F">
        <w:rPr>
          <w:rFonts w:ascii="Times New Roman" w:eastAsia="BatangChe" w:hAnsi="Times New Roman"/>
          <w:lang w:eastAsia="en-US"/>
        </w:rPr>
        <w:t>may</w:t>
      </w:r>
      <w:proofErr w:type="gramEnd"/>
      <w:r w:rsidRPr="0072476F">
        <w:rPr>
          <w:rFonts w:ascii="Times New Roman" w:eastAsia="BatangChe" w:hAnsi="Times New Roman"/>
          <w:lang w:eastAsia="en-US"/>
        </w:rPr>
        <w:t xml:space="preserve"> return ‘active,’ ‘inactive,’ ‘reject’ or even ‘auto-update’</w:t>
      </w:r>
      <w:r w:rsidR="00005163" w:rsidRPr="0072476F">
        <w:rPr>
          <w:rFonts w:ascii="Times New Roman" w:eastAsia="BatangChe" w:hAnsi="Times New Roman"/>
          <w:lang w:eastAsia="en-US"/>
        </w:rPr>
        <w:t xml:space="preserve"> when warranted. </w:t>
      </w:r>
      <w:r w:rsidRPr="0072476F">
        <w:rPr>
          <w:rFonts w:ascii="Times New Roman" w:eastAsia="BatangChe" w:hAnsi="Times New Roman"/>
          <w:lang w:eastAsia="en-US"/>
        </w:rPr>
        <w:t xml:space="preserve"> (The contractor is only supposed to</w:t>
      </w:r>
      <w:r w:rsidR="00005163" w:rsidRPr="0072476F">
        <w:rPr>
          <w:rFonts w:ascii="Times New Roman" w:eastAsia="BatangChe" w:hAnsi="Times New Roman"/>
          <w:lang w:eastAsia="en-US"/>
        </w:rPr>
        <w:t xml:space="preserve"> identify and provide</w:t>
      </w:r>
      <w:r w:rsidRPr="0072476F">
        <w:rPr>
          <w:rFonts w:ascii="Times New Roman" w:eastAsia="BatangChe" w:hAnsi="Times New Roman"/>
          <w:lang w:eastAsia="en-US"/>
        </w:rPr>
        <w:t xml:space="preserve"> active insurance policies NOT already on the patient sub-file, so</w:t>
      </w:r>
      <w:r w:rsidR="00005163" w:rsidRPr="0072476F">
        <w:rPr>
          <w:rFonts w:ascii="Times New Roman" w:eastAsia="BatangChe" w:hAnsi="Times New Roman"/>
          <w:lang w:eastAsia="en-US"/>
        </w:rPr>
        <w:t xml:space="preserve"> theoretically auto-update would never happen because the patient must already have a policy for auto-update to work). </w:t>
      </w:r>
      <w:r w:rsidR="004765E1">
        <w:rPr>
          <w:rFonts w:ascii="Times New Roman" w:eastAsia="BatangChe" w:hAnsi="Times New Roman"/>
          <w:lang w:eastAsia="en-US"/>
        </w:rPr>
        <w:t xml:space="preserve"> However,</w:t>
      </w:r>
      <w:r w:rsidR="00005163" w:rsidRPr="0072476F">
        <w:rPr>
          <w:rFonts w:ascii="Times New Roman" w:eastAsia="BatangChe" w:hAnsi="Times New Roman"/>
          <w:lang w:eastAsia="en-US"/>
        </w:rPr>
        <w:t xml:space="preserve"> this isn’t always the case.  When HMS sourced entries auto-update, it is more difficult to track those entries and request credit.</w:t>
      </w:r>
    </w:p>
    <w:p w14:paraId="6E61C2A0" w14:textId="121EEA6B" w:rsidR="00863371" w:rsidRDefault="00863371" w:rsidP="00863371">
      <w:pPr>
        <w:pStyle w:val="Heading1"/>
      </w:pPr>
      <w:r>
        <w:t>Story:</w:t>
      </w:r>
    </w:p>
    <w:p w14:paraId="7300E20D" w14:textId="2F164E22" w:rsidR="005D7AD4" w:rsidRPr="0072476F" w:rsidRDefault="00005163" w:rsidP="008F7700">
      <w:pPr>
        <w:pStyle w:val="Story"/>
        <w:rPr>
          <w:rFonts w:ascii="Times New Roman" w:hAnsi="Times New Roman" w:cs="Times New Roman"/>
          <w:szCs w:val="24"/>
        </w:rPr>
      </w:pPr>
      <w:r w:rsidRPr="0072476F">
        <w:rPr>
          <w:rFonts w:ascii="Times New Roman" w:hAnsi="Times New Roman" w:cs="Times New Roman"/>
          <w:szCs w:val="24"/>
        </w:rPr>
        <w:t>As the CPAC Insurance verification</w:t>
      </w:r>
      <w:r w:rsidR="00175480" w:rsidRPr="0072476F">
        <w:rPr>
          <w:rFonts w:ascii="Times New Roman" w:hAnsi="Times New Roman" w:cs="Times New Roman"/>
          <w:szCs w:val="24"/>
        </w:rPr>
        <w:t xml:space="preserve"> department, I</w:t>
      </w:r>
      <w:r w:rsidRPr="0072476F">
        <w:rPr>
          <w:rFonts w:ascii="Times New Roman" w:hAnsi="Times New Roman" w:cs="Times New Roman"/>
          <w:szCs w:val="24"/>
        </w:rPr>
        <w:t xml:space="preserve"> do not want buffer entries with a source of ‘HMS’ to auto-update, so that I can ensure credits are appropriately captured</w:t>
      </w:r>
      <w:r w:rsidR="00C42F52" w:rsidRPr="0072476F">
        <w:rPr>
          <w:rFonts w:ascii="Times New Roman" w:hAnsi="Times New Roman" w:cs="Times New Roman"/>
          <w:szCs w:val="24"/>
        </w:rPr>
        <w:t xml:space="preserve"> and refunded</w:t>
      </w:r>
      <w:r w:rsidRPr="0072476F">
        <w:rPr>
          <w:rFonts w:ascii="Times New Roman" w:hAnsi="Times New Roman" w:cs="Times New Roman"/>
          <w:szCs w:val="24"/>
        </w:rPr>
        <w:t xml:space="preserve"> when the policy already exists on the patient’s sub-file.</w:t>
      </w:r>
    </w:p>
    <w:p w14:paraId="7300E224" w14:textId="4713CCBC" w:rsidR="00B81ED4" w:rsidRDefault="00B81ED4" w:rsidP="008F7700">
      <w:pPr>
        <w:pStyle w:val="Heading1"/>
      </w:pPr>
      <w:r w:rsidRPr="00C855D3">
        <w:t>Conversation:</w:t>
      </w:r>
    </w:p>
    <w:p w14:paraId="2D796370" w14:textId="0F15DE64" w:rsidR="002F4B12" w:rsidRPr="0072476F" w:rsidRDefault="00306607" w:rsidP="00306607">
      <w:pPr>
        <w:pStyle w:val="BodyText"/>
        <w:numPr>
          <w:ilvl w:val="0"/>
          <w:numId w:val="10"/>
        </w:numPr>
        <w:rPr>
          <w:rFonts w:ascii="Times New Roman" w:hAnsi="Times New Roman"/>
          <w:lang w:eastAsia="en-US"/>
        </w:rPr>
      </w:pPr>
      <w:r w:rsidRPr="0072476F">
        <w:rPr>
          <w:rFonts w:ascii="Times New Roman" w:hAnsi="Times New Roman"/>
          <w:lang w:eastAsia="en-US"/>
        </w:rPr>
        <w:t>In</w:t>
      </w:r>
      <w:r w:rsidR="002F4B12" w:rsidRPr="0072476F">
        <w:rPr>
          <w:rFonts w:ascii="Times New Roman" w:hAnsi="Times New Roman"/>
          <w:lang w:eastAsia="en-US"/>
        </w:rPr>
        <w:t xml:space="preserve"> order for a policy to auto-update:</w:t>
      </w:r>
    </w:p>
    <w:p w14:paraId="2EBB97B8" w14:textId="77777777" w:rsidR="002F4B12" w:rsidRPr="0072476F" w:rsidRDefault="00306607" w:rsidP="002F4B12">
      <w:pPr>
        <w:pStyle w:val="BodyText"/>
        <w:numPr>
          <w:ilvl w:val="1"/>
          <w:numId w:val="10"/>
        </w:numPr>
        <w:rPr>
          <w:rFonts w:ascii="Times New Roman" w:hAnsi="Times New Roman"/>
          <w:lang w:eastAsia="en-US"/>
        </w:rPr>
      </w:pPr>
      <w:r w:rsidRPr="0072476F">
        <w:rPr>
          <w:rFonts w:ascii="Times New Roman" w:hAnsi="Times New Roman"/>
          <w:lang w:eastAsia="en-US"/>
        </w:rPr>
        <w:t xml:space="preserve"> a ‘matching’ policy must already be present on the patient sub-file</w:t>
      </w:r>
    </w:p>
    <w:p w14:paraId="50973407" w14:textId="0D602F12" w:rsidR="00306607" w:rsidRPr="0072476F" w:rsidRDefault="00306607" w:rsidP="002F4B12">
      <w:pPr>
        <w:pStyle w:val="BodyText"/>
        <w:numPr>
          <w:ilvl w:val="1"/>
          <w:numId w:val="10"/>
        </w:numPr>
        <w:rPr>
          <w:rFonts w:ascii="Times New Roman" w:hAnsi="Times New Roman"/>
          <w:lang w:eastAsia="en-US"/>
        </w:rPr>
      </w:pPr>
      <w:r w:rsidRPr="0072476F">
        <w:rPr>
          <w:rFonts w:ascii="Times New Roman" w:hAnsi="Times New Roman"/>
          <w:lang w:eastAsia="en-US"/>
        </w:rPr>
        <w:lastRenderedPageBreak/>
        <w:t>the payer returning the 271 response is flagged as ‘trusted’ by FSC</w:t>
      </w:r>
    </w:p>
    <w:p w14:paraId="0D150CCB" w14:textId="3DFA7C9D" w:rsidR="0033760C" w:rsidRPr="0072476F" w:rsidRDefault="0033760C" w:rsidP="00306607">
      <w:pPr>
        <w:pStyle w:val="BodyText"/>
        <w:numPr>
          <w:ilvl w:val="0"/>
          <w:numId w:val="10"/>
        </w:numPr>
        <w:rPr>
          <w:rFonts w:ascii="Times New Roman" w:hAnsi="Times New Roman"/>
          <w:lang w:eastAsia="en-US"/>
        </w:rPr>
      </w:pPr>
      <w:r w:rsidRPr="0072476F">
        <w:rPr>
          <w:rFonts w:ascii="Times New Roman" w:hAnsi="Times New Roman"/>
          <w:lang w:eastAsia="en-US"/>
        </w:rPr>
        <w:t>Some HMS entries might be a result of another insurance import (pre-</w:t>
      </w:r>
      <w:proofErr w:type="spellStart"/>
      <w:r w:rsidRPr="0072476F">
        <w:rPr>
          <w:rFonts w:ascii="Times New Roman" w:hAnsi="Times New Roman"/>
          <w:lang w:eastAsia="en-US"/>
        </w:rPr>
        <w:t>reg</w:t>
      </w:r>
      <w:proofErr w:type="spellEnd"/>
      <w:r w:rsidRPr="0072476F">
        <w:rPr>
          <w:rFonts w:ascii="Times New Roman" w:hAnsi="Times New Roman"/>
          <w:lang w:eastAsia="en-US"/>
        </w:rPr>
        <w:t>, registration, RQI, etc. process).  These aren’t ‘true’ HMS entries and</w:t>
      </w:r>
      <w:r w:rsidR="002F4B12" w:rsidRPr="0072476F">
        <w:rPr>
          <w:rFonts w:ascii="Times New Roman" w:hAnsi="Times New Roman"/>
          <w:lang w:eastAsia="en-US"/>
        </w:rPr>
        <w:t xml:space="preserve"> are</w:t>
      </w:r>
      <w:r w:rsidRPr="0072476F">
        <w:rPr>
          <w:rFonts w:ascii="Times New Roman" w:hAnsi="Times New Roman"/>
          <w:lang w:eastAsia="en-US"/>
        </w:rPr>
        <w:t xml:space="preserve"> easily identified because of a different ‘date entered’ and ‘entered by’ user. </w:t>
      </w:r>
      <w:r w:rsidR="002F4B12" w:rsidRPr="0072476F">
        <w:rPr>
          <w:rFonts w:ascii="Times New Roman" w:hAnsi="Times New Roman"/>
          <w:lang w:eastAsia="en-US"/>
        </w:rPr>
        <w:t xml:space="preserve"> This scenario is</w:t>
      </w:r>
      <w:r w:rsidRPr="0072476F">
        <w:rPr>
          <w:rFonts w:ascii="Times New Roman" w:hAnsi="Times New Roman"/>
          <w:lang w:eastAsia="en-US"/>
        </w:rPr>
        <w:t xml:space="preserve"> not the best</w:t>
      </w:r>
      <w:r w:rsidR="004765E1">
        <w:rPr>
          <w:rFonts w:ascii="Times New Roman" w:hAnsi="Times New Roman"/>
          <w:lang w:eastAsia="en-US"/>
        </w:rPr>
        <w:t xml:space="preserve"> situation</w:t>
      </w:r>
      <w:r w:rsidR="002F4B12" w:rsidRPr="0072476F">
        <w:rPr>
          <w:rFonts w:ascii="Times New Roman" w:hAnsi="Times New Roman"/>
          <w:lang w:eastAsia="en-US"/>
        </w:rPr>
        <w:t xml:space="preserve"> to use for</w:t>
      </w:r>
      <w:r w:rsidR="00D63CD1" w:rsidRPr="0072476F">
        <w:rPr>
          <w:rFonts w:ascii="Times New Roman" w:hAnsi="Times New Roman"/>
          <w:lang w:eastAsia="en-US"/>
        </w:rPr>
        <w:t xml:space="preserve"> testing.  Continue to</w:t>
      </w:r>
      <w:r w:rsidR="002F4B12" w:rsidRPr="0072476F">
        <w:rPr>
          <w:rFonts w:ascii="Times New Roman" w:hAnsi="Times New Roman"/>
          <w:lang w:eastAsia="en-US"/>
        </w:rPr>
        <w:t xml:space="preserve"> treat this</w:t>
      </w:r>
      <w:r w:rsidR="00D63CD1" w:rsidRPr="0072476F">
        <w:rPr>
          <w:rFonts w:ascii="Times New Roman" w:hAnsi="Times New Roman"/>
          <w:lang w:eastAsia="en-US"/>
        </w:rPr>
        <w:t xml:space="preserve"> scenario</w:t>
      </w:r>
      <w:r w:rsidR="002F4B12" w:rsidRPr="0072476F">
        <w:rPr>
          <w:rFonts w:ascii="Times New Roman" w:hAnsi="Times New Roman"/>
          <w:lang w:eastAsia="en-US"/>
        </w:rPr>
        <w:t xml:space="preserve"> as</w:t>
      </w:r>
      <w:r w:rsidR="00D63CD1" w:rsidRPr="0072476F">
        <w:rPr>
          <w:rFonts w:ascii="Times New Roman" w:hAnsi="Times New Roman"/>
          <w:lang w:eastAsia="en-US"/>
        </w:rPr>
        <w:t xml:space="preserve"> an HMS entry (even if not part of batch processing) and don’t auto update.</w:t>
      </w:r>
    </w:p>
    <w:p w14:paraId="373CDA90" w14:textId="659BFE3C" w:rsidR="00306607" w:rsidRPr="0072476F" w:rsidRDefault="00306607" w:rsidP="00306607">
      <w:pPr>
        <w:pStyle w:val="BodyText"/>
        <w:numPr>
          <w:ilvl w:val="0"/>
          <w:numId w:val="10"/>
        </w:numPr>
        <w:rPr>
          <w:rFonts w:ascii="Times New Roman" w:hAnsi="Times New Roman"/>
          <w:lang w:eastAsia="en-US"/>
        </w:rPr>
      </w:pPr>
      <w:r w:rsidRPr="0072476F">
        <w:rPr>
          <w:rFonts w:ascii="Times New Roman" w:hAnsi="Times New Roman"/>
          <w:lang w:eastAsia="en-US"/>
        </w:rPr>
        <w:t xml:space="preserve">We do not want to break the auto-update process for other entries. </w:t>
      </w:r>
      <w:r w:rsidR="002F4B12" w:rsidRPr="0072476F">
        <w:rPr>
          <w:rFonts w:ascii="Times New Roman" w:hAnsi="Times New Roman"/>
          <w:lang w:eastAsia="en-US"/>
        </w:rPr>
        <w:t xml:space="preserve"> Look at the source of information</w:t>
      </w:r>
      <w:r w:rsidRPr="0072476F">
        <w:rPr>
          <w:rFonts w:ascii="Times New Roman" w:hAnsi="Times New Roman"/>
          <w:lang w:eastAsia="en-US"/>
        </w:rPr>
        <w:t xml:space="preserve"> and prevent only HMS entries from auto-updating.</w:t>
      </w:r>
    </w:p>
    <w:p w14:paraId="573A2751" w14:textId="6D0338E5" w:rsidR="00C42F52" w:rsidRPr="0072476F" w:rsidRDefault="00C42F52" w:rsidP="00306607">
      <w:pPr>
        <w:pStyle w:val="BodyText"/>
        <w:numPr>
          <w:ilvl w:val="0"/>
          <w:numId w:val="10"/>
        </w:numPr>
        <w:rPr>
          <w:rFonts w:ascii="Times New Roman" w:hAnsi="Times New Roman"/>
          <w:lang w:eastAsia="en-US"/>
        </w:rPr>
      </w:pPr>
      <w:r w:rsidRPr="0072476F">
        <w:rPr>
          <w:rFonts w:ascii="Times New Roman" w:hAnsi="Times New Roman"/>
          <w:lang w:eastAsia="en-US"/>
        </w:rPr>
        <w:t xml:space="preserve">HMS sourced entries should still go through the normal </w:t>
      </w:r>
      <w:proofErr w:type="spellStart"/>
      <w:r w:rsidRPr="0072476F">
        <w:rPr>
          <w:rFonts w:ascii="Times New Roman" w:hAnsi="Times New Roman"/>
          <w:lang w:eastAsia="en-US"/>
        </w:rPr>
        <w:t>eIV</w:t>
      </w:r>
      <w:proofErr w:type="spellEnd"/>
      <w:r w:rsidRPr="0072476F">
        <w:rPr>
          <w:rFonts w:ascii="Times New Roman" w:hAnsi="Times New Roman"/>
          <w:lang w:eastAsia="en-US"/>
        </w:rPr>
        <w:t xml:space="preserve"> process.</w:t>
      </w:r>
    </w:p>
    <w:p w14:paraId="30AA701A" w14:textId="347FB990" w:rsidR="00A82890" w:rsidRPr="0072476F" w:rsidRDefault="00A82890" w:rsidP="00A82890">
      <w:pPr>
        <w:pStyle w:val="BodyText"/>
        <w:numPr>
          <w:ilvl w:val="0"/>
          <w:numId w:val="10"/>
        </w:numPr>
        <w:rPr>
          <w:rFonts w:ascii="Times New Roman" w:hAnsi="Times New Roman"/>
          <w:lang w:eastAsia="en-US"/>
        </w:rPr>
      </w:pPr>
      <w:r w:rsidRPr="0072476F">
        <w:rPr>
          <w:rFonts w:ascii="Times New Roman" w:hAnsi="Times New Roman"/>
          <w:lang w:eastAsia="en-US"/>
        </w:rPr>
        <w:t>Source of information file:  355.12</w:t>
      </w:r>
    </w:p>
    <w:p w14:paraId="7EA091DC"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INTERVIEW</w:t>
      </w:r>
    </w:p>
    <w:p w14:paraId="7108A499"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        DATA MATCH</w:t>
      </w:r>
    </w:p>
    <w:p w14:paraId="739F6F33"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3        IVM</w:t>
      </w:r>
    </w:p>
    <w:p w14:paraId="4679EDD7"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4        PRE-REGISTRATION</w:t>
      </w:r>
    </w:p>
    <w:p w14:paraId="4EA623C0"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5        </w:t>
      </w:r>
      <w:proofErr w:type="spellStart"/>
      <w:r>
        <w:rPr>
          <w:rFonts w:ascii="r_ansi" w:hAnsi="r_ansi" w:cs="r_ansi"/>
          <w:sz w:val="20"/>
          <w:szCs w:val="20"/>
        </w:rPr>
        <w:t>eIV</w:t>
      </w:r>
      <w:proofErr w:type="spellEnd"/>
    </w:p>
    <w:p w14:paraId="56B66400" w14:textId="74434C00"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A82890">
        <w:rPr>
          <w:rFonts w:ascii="r_ansi" w:hAnsi="r_ansi" w:cs="r_ansi"/>
          <w:sz w:val="20"/>
          <w:szCs w:val="20"/>
          <w:highlight w:val="yellow"/>
        </w:rPr>
        <w:t xml:space="preserve"> 6        HMS</w:t>
      </w:r>
      <w:r w:rsidR="0000552F">
        <w:rPr>
          <w:rFonts w:ascii="r_ansi" w:hAnsi="r_ansi" w:cs="r_ansi"/>
          <w:color w:val="FF0000"/>
          <w:sz w:val="20"/>
          <w:szCs w:val="20"/>
        </w:rPr>
        <w:t xml:space="preserve"> (This is the only</w:t>
      </w:r>
      <w:r w:rsidRPr="00A82890">
        <w:rPr>
          <w:rFonts w:ascii="r_ansi" w:hAnsi="r_ansi" w:cs="r_ansi"/>
          <w:color w:val="FF0000"/>
          <w:sz w:val="20"/>
          <w:szCs w:val="20"/>
        </w:rPr>
        <w:t xml:space="preserve"> one to prevent from auto-update)</w:t>
      </w:r>
    </w:p>
    <w:p w14:paraId="2E273961"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7        MEDICARE</w:t>
      </w:r>
    </w:p>
    <w:p w14:paraId="31D10EDD"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8        ICB CARD READER</w:t>
      </w:r>
    </w:p>
    <w:p w14:paraId="3C33F8D8" w14:textId="77777777"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9        CONTRACT SERVICES</w:t>
      </w:r>
    </w:p>
    <w:p w14:paraId="30DE5807" w14:textId="5BA3C79D" w:rsidR="00A82890" w:rsidRPr="00A82890" w:rsidRDefault="00A82890" w:rsidP="00A82890">
      <w:pPr>
        <w:pStyle w:val="ListParagraph"/>
        <w:numPr>
          <w:ilvl w:val="0"/>
          <w:numId w:val="11"/>
        </w:numPr>
        <w:autoSpaceDE w:val="0"/>
        <w:autoSpaceDN w:val="0"/>
        <w:adjustRightInd w:val="0"/>
        <w:spacing w:after="0" w:line="240" w:lineRule="auto"/>
        <w:rPr>
          <w:rFonts w:ascii="r_ansi" w:hAnsi="r_ansi" w:cs="r_ansi"/>
          <w:sz w:val="20"/>
          <w:szCs w:val="20"/>
        </w:rPr>
      </w:pPr>
      <w:r w:rsidRPr="00A82890">
        <w:rPr>
          <w:rFonts w:ascii="r_ansi" w:hAnsi="r_ansi" w:cs="r_ansi"/>
          <w:sz w:val="20"/>
          <w:szCs w:val="20"/>
        </w:rPr>
        <w:t xml:space="preserve">      E-PHARMACY</w:t>
      </w:r>
    </w:p>
    <w:p w14:paraId="76414399" w14:textId="3A11ADA1" w:rsid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11       KIOSK</w:t>
      </w:r>
    </w:p>
    <w:p w14:paraId="48746627" w14:textId="2D12C59E" w:rsidR="00A82890" w:rsidRPr="00A82890" w:rsidRDefault="00A82890" w:rsidP="00A82890">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12       INTERFACILITY INS UPDATE</w:t>
      </w:r>
    </w:p>
    <w:p w14:paraId="7300E236" w14:textId="5DA2152C" w:rsidR="00B81ED4" w:rsidRPr="00C855D3" w:rsidRDefault="00B81ED4" w:rsidP="00B81ED4">
      <w:pPr>
        <w:pStyle w:val="Heading1"/>
      </w:pPr>
      <w:r w:rsidRPr="00C855D3">
        <w:t>Detailed Listing of</w:t>
      </w:r>
      <w:r w:rsidR="003D15ED">
        <w:t xml:space="preserve"> Acceptance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6058"/>
        <w:gridCol w:w="1996"/>
      </w:tblGrid>
      <w:tr w:rsidR="002407DA" w:rsidRPr="00C855D3" w14:paraId="7300E23D" w14:textId="66512FD7" w:rsidTr="00291605">
        <w:trPr>
          <w:jc w:val="center"/>
        </w:trPr>
        <w:tc>
          <w:tcPr>
            <w:tcW w:w="795" w:type="pct"/>
            <w:shd w:val="clear" w:color="auto" w:fill="DBE5F1" w:themeFill="accent1" w:themeFillTint="33"/>
          </w:tcPr>
          <w:p w14:paraId="7300E23B" w14:textId="77777777" w:rsidR="002407DA" w:rsidRPr="0072476F" w:rsidRDefault="002407DA" w:rsidP="00C514E2">
            <w:pPr>
              <w:pStyle w:val="TableHeading"/>
              <w:rPr>
                <w:rFonts w:ascii="Arial" w:hAnsi="Arial"/>
              </w:rPr>
            </w:pPr>
            <w:r w:rsidRPr="0072476F">
              <w:rPr>
                <w:rFonts w:ascii="Arial" w:hAnsi="Arial"/>
              </w:rPr>
              <w:t>Requirement ID</w:t>
            </w:r>
          </w:p>
        </w:tc>
        <w:tc>
          <w:tcPr>
            <w:tcW w:w="3163" w:type="pct"/>
            <w:shd w:val="clear" w:color="auto" w:fill="DBE5F1" w:themeFill="accent1" w:themeFillTint="33"/>
          </w:tcPr>
          <w:p w14:paraId="7300E23C" w14:textId="77777777" w:rsidR="002407DA" w:rsidRPr="0072476F" w:rsidRDefault="002407DA" w:rsidP="00C514E2">
            <w:pPr>
              <w:pStyle w:val="TableHeading"/>
              <w:rPr>
                <w:rFonts w:ascii="Arial" w:hAnsi="Arial"/>
              </w:rPr>
            </w:pPr>
            <w:r w:rsidRPr="0072476F">
              <w:rPr>
                <w:rFonts w:ascii="Arial" w:hAnsi="Arial"/>
              </w:rPr>
              <w:t>Description</w:t>
            </w:r>
          </w:p>
        </w:tc>
        <w:tc>
          <w:tcPr>
            <w:tcW w:w="1042" w:type="pct"/>
            <w:shd w:val="clear" w:color="auto" w:fill="DBE5F1" w:themeFill="accent1" w:themeFillTint="33"/>
          </w:tcPr>
          <w:p w14:paraId="7EFF341A" w14:textId="77777777" w:rsidR="002407DA" w:rsidRPr="0072476F" w:rsidRDefault="002407DA" w:rsidP="00C514E2">
            <w:pPr>
              <w:pStyle w:val="TableHeading"/>
              <w:rPr>
                <w:rFonts w:ascii="Arial" w:hAnsi="Arial"/>
              </w:rPr>
            </w:pPr>
            <w:r w:rsidRPr="0072476F">
              <w:rPr>
                <w:rFonts w:ascii="Arial" w:hAnsi="Arial"/>
              </w:rPr>
              <w:t>External Dependency</w:t>
            </w:r>
          </w:p>
          <w:p w14:paraId="4061EF5B" w14:textId="77777777" w:rsidR="002407DA" w:rsidRPr="0072476F" w:rsidRDefault="002407DA" w:rsidP="00C514E2">
            <w:pPr>
              <w:pStyle w:val="TableHeading"/>
              <w:rPr>
                <w:rFonts w:ascii="Arial" w:hAnsi="Arial"/>
              </w:rPr>
            </w:pPr>
            <w:r w:rsidRPr="0072476F">
              <w:rPr>
                <w:rFonts w:ascii="Arial" w:hAnsi="Arial"/>
              </w:rPr>
              <w:t>(Y/N)</w:t>
            </w:r>
          </w:p>
          <w:p w14:paraId="53A549BC" w14:textId="0A9CDE1D" w:rsidR="002407DA" w:rsidRPr="0072476F" w:rsidRDefault="002407DA" w:rsidP="00C514E2">
            <w:pPr>
              <w:pStyle w:val="TableHeading"/>
              <w:rPr>
                <w:rFonts w:ascii="Arial" w:hAnsi="Arial"/>
              </w:rPr>
            </w:pPr>
            <w:r w:rsidRPr="0072476F">
              <w:rPr>
                <w:rFonts w:ascii="Arial" w:hAnsi="Arial"/>
              </w:rPr>
              <w:t>If Y, provide organization and description</w:t>
            </w:r>
          </w:p>
        </w:tc>
      </w:tr>
      <w:tr w:rsidR="002407DA" w:rsidRPr="00C855D3" w14:paraId="7300E240" w14:textId="070A8A17" w:rsidTr="00291605">
        <w:trPr>
          <w:jc w:val="center"/>
        </w:trPr>
        <w:tc>
          <w:tcPr>
            <w:tcW w:w="795" w:type="pct"/>
            <w:shd w:val="clear" w:color="auto" w:fill="auto"/>
            <w:vAlign w:val="center"/>
          </w:tcPr>
          <w:p w14:paraId="7300E23E" w14:textId="54AE1814" w:rsidR="002407DA" w:rsidRPr="0072476F" w:rsidRDefault="00D338FB" w:rsidP="00A82890">
            <w:pPr>
              <w:pStyle w:val="TableText"/>
              <w:rPr>
                <w:rFonts w:ascii="Arial" w:hAnsi="Arial"/>
              </w:rPr>
            </w:pPr>
            <w:r w:rsidRPr="0072476F">
              <w:rPr>
                <w:rFonts w:ascii="Arial" w:hAnsi="Arial"/>
              </w:rPr>
              <w:t>USIN-</w:t>
            </w:r>
            <w:r w:rsidR="00A82890" w:rsidRPr="0072476F">
              <w:rPr>
                <w:rFonts w:ascii="Arial" w:hAnsi="Arial"/>
              </w:rPr>
              <w:t>027</w:t>
            </w:r>
            <w:r w:rsidR="002407DA" w:rsidRPr="0072476F">
              <w:rPr>
                <w:rFonts w:ascii="Arial" w:hAnsi="Arial"/>
              </w:rPr>
              <w:t>.01</w:t>
            </w:r>
          </w:p>
        </w:tc>
        <w:tc>
          <w:tcPr>
            <w:tcW w:w="3163" w:type="pct"/>
            <w:shd w:val="clear" w:color="auto" w:fill="auto"/>
            <w:vAlign w:val="center"/>
          </w:tcPr>
          <w:p w14:paraId="7300E23F" w14:textId="36512CBD" w:rsidR="002407DA" w:rsidRPr="0072476F" w:rsidRDefault="00157E58" w:rsidP="00C42F52">
            <w:pPr>
              <w:pStyle w:val="TableText"/>
              <w:rPr>
                <w:rFonts w:ascii="Arial" w:hAnsi="Arial"/>
              </w:rPr>
            </w:pPr>
            <w:r w:rsidRPr="0072476F">
              <w:rPr>
                <w:rFonts w:ascii="Arial" w:hAnsi="Arial"/>
              </w:rPr>
              <w:t xml:space="preserve">Buffer entries marked with </w:t>
            </w:r>
            <w:r w:rsidR="0000552F" w:rsidRPr="0072476F">
              <w:rPr>
                <w:rFonts w:ascii="Arial" w:hAnsi="Arial"/>
              </w:rPr>
              <w:t>a source of</w:t>
            </w:r>
            <w:r w:rsidR="0049409E" w:rsidRPr="0072476F">
              <w:rPr>
                <w:rFonts w:ascii="Arial" w:hAnsi="Arial"/>
              </w:rPr>
              <w:t xml:space="preserve"> </w:t>
            </w:r>
            <w:r w:rsidRPr="0072476F">
              <w:rPr>
                <w:rFonts w:ascii="Arial" w:hAnsi="Arial"/>
              </w:rPr>
              <w:t>HMS, with a matching active patient policy already on file, do not auto-update.</w:t>
            </w:r>
          </w:p>
        </w:tc>
        <w:tc>
          <w:tcPr>
            <w:tcW w:w="1042" w:type="pct"/>
          </w:tcPr>
          <w:p w14:paraId="3A605133" w14:textId="77777777" w:rsidR="002407DA" w:rsidRPr="0072476F" w:rsidRDefault="002407DA" w:rsidP="00C514E2">
            <w:pPr>
              <w:pStyle w:val="TableText"/>
              <w:rPr>
                <w:rFonts w:ascii="Arial" w:hAnsi="Arial"/>
              </w:rPr>
            </w:pPr>
          </w:p>
        </w:tc>
      </w:tr>
      <w:tr w:rsidR="002407DA" w:rsidRPr="00C855D3" w14:paraId="7300E243" w14:textId="1C17D7E3" w:rsidTr="00291605">
        <w:trPr>
          <w:jc w:val="center"/>
        </w:trPr>
        <w:tc>
          <w:tcPr>
            <w:tcW w:w="795" w:type="pct"/>
            <w:shd w:val="clear" w:color="auto" w:fill="auto"/>
            <w:vAlign w:val="center"/>
          </w:tcPr>
          <w:p w14:paraId="7300E241" w14:textId="7F82C89D" w:rsidR="002407DA" w:rsidRPr="0072476F" w:rsidRDefault="00A82890" w:rsidP="00C514E2">
            <w:pPr>
              <w:pStyle w:val="TableText"/>
              <w:rPr>
                <w:rFonts w:ascii="Arial" w:hAnsi="Arial"/>
              </w:rPr>
            </w:pPr>
            <w:r w:rsidRPr="0072476F">
              <w:rPr>
                <w:rFonts w:ascii="Arial" w:hAnsi="Arial"/>
              </w:rPr>
              <w:t>USIN-02</w:t>
            </w:r>
            <w:r w:rsidR="00D338FB" w:rsidRPr="0072476F">
              <w:rPr>
                <w:rFonts w:ascii="Arial" w:hAnsi="Arial"/>
              </w:rPr>
              <w:t>7</w:t>
            </w:r>
            <w:r w:rsidR="00175480" w:rsidRPr="0072476F">
              <w:rPr>
                <w:rFonts w:ascii="Arial" w:hAnsi="Arial"/>
              </w:rPr>
              <w:t>.02</w:t>
            </w:r>
          </w:p>
        </w:tc>
        <w:tc>
          <w:tcPr>
            <w:tcW w:w="3163" w:type="pct"/>
            <w:shd w:val="clear" w:color="auto" w:fill="auto"/>
            <w:vAlign w:val="center"/>
          </w:tcPr>
          <w:p w14:paraId="7300E242" w14:textId="4FFF60B7" w:rsidR="002407DA" w:rsidRPr="0072476F" w:rsidRDefault="00157E58" w:rsidP="0000552F">
            <w:pPr>
              <w:pStyle w:val="TableText"/>
              <w:rPr>
                <w:rFonts w:ascii="Arial" w:hAnsi="Arial"/>
              </w:rPr>
            </w:pPr>
            <w:r w:rsidRPr="0072476F">
              <w:rPr>
                <w:rFonts w:ascii="Arial" w:hAnsi="Arial"/>
              </w:rPr>
              <w:t xml:space="preserve">Buffer entries marked with a source </w:t>
            </w:r>
            <w:r w:rsidR="0000552F" w:rsidRPr="0072476F">
              <w:rPr>
                <w:rFonts w:ascii="Arial" w:hAnsi="Arial"/>
              </w:rPr>
              <w:t xml:space="preserve">other than </w:t>
            </w:r>
            <w:r w:rsidR="0049409E" w:rsidRPr="0072476F">
              <w:rPr>
                <w:rFonts w:ascii="Arial" w:hAnsi="Arial"/>
              </w:rPr>
              <w:t xml:space="preserve">HMS </w:t>
            </w:r>
            <w:r w:rsidR="0000552F" w:rsidRPr="0072476F">
              <w:rPr>
                <w:rFonts w:ascii="Arial" w:hAnsi="Arial"/>
              </w:rPr>
              <w:t xml:space="preserve">will </w:t>
            </w:r>
            <w:r w:rsidR="0049409E" w:rsidRPr="0072476F">
              <w:rPr>
                <w:rFonts w:ascii="Arial" w:hAnsi="Arial"/>
              </w:rPr>
              <w:t>continue to auto-update as appropriate.</w:t>
            </w:r>
          </w:p>
        </w:tc>
        <w:tc>
          <w:tcPr>
            <w:tcW w:w="1042" w:type="pct"/>
          </w:tcPr>
          <w:p w14:paraId="59C1E872" w14:textId="77777777" w:rsidR="002407DA" w:rsidRPr="0072476F" w:rsidRDefault="002407DA" w:rsidP="00C514E2">
            <w:pPr>
              <w:pStyle w:val="TableText"/>
              <w:rPr>
                <w:rFonts w:ascii="Arial" w:hAnsi="Arial"/>
              </w:rPr>
            </w:pPr>
          </w:p>
        </w:tc>
      </w:tr>
    </w:tbl>
    <w:p w14:paraId="7300E244" w14:textId="614A0B34" w:rsidR="00B81ED4" w:rsidRDefault="00B81ED4" w:rsidP="008F7700">
      <w:pPr>
        <w:pStyle w:val="Heading1"/>
      </w:pPr>
      <w:r w:rsidRPr="00C855D3">
        <w:t>Constraints:</w:t>
      </w:r>
    </w:p>
    <w:p w14:paraId="6E404FBE" w14:textId="76055FC3" w:rsidR="0033760C" w:rsidRPr="0072476F" w:rsidRDefault="00A82890" w:rsidP="0033760C">
      <w:pPr>
        <w:pStyle w:val="BodyText"/>
        <w:numPr>
          <w:ilvl w:val="0"/>
          <w:numId w:val="10"/>
        </w:numPr>
        <w:spacing w:before="0" w:after="0"/>
        <w:rPr>
          <w:rFonts w:ascii="Times New Roman" w:hAnsi="Times New Roman"/>
          <w:lang w:eastAsia="en-US"/>
        </w:rPr>
      </w:pPr>
      <w:r w:rsidRPr="0072476F">
        <w:rPr>
          <w:rFonts w:ascii="Times New Roman" w:hAnsi="Times New Roman"/>
          <w:lang w:eastAsia="en-US"/>
        </w:rPr>
        <w:t>Typically HMS entries</w:t>
      </w:r>
      <w:r w:rsidR="00306607" w:rsidRPr="0072476F">
        <w:rPr>
          <w:rFonts w:ascii="Times New Roman" w:hAnsi="Times New Roman"/>
          <w:lang w:eastAsia="en-US"/>
        </w:rPr>
        <w:t xml:space="preserve"> upload on</w:t>
      </w:r>
      <w:r w:rsidRPr="0072476F">
        <w:rPr>
          <w:rFonts w:ascii="Times New Roman" w:hAnsi="Times New Roman"/>
          <w:lang w:eastAsia="en-US"/>
        </w:rPr>
        <w:t xml:space="preserve"> roughly the</w:t>
      </w:r>
      <w:r w:rsidR="003D6AF8" w:rsidRPr="0072476F">
        <w:rPr>
          <w:rFonts w:ascii="Times New Roman" w:hAnsi="Times New Roman"/>
          <w:lang w:eastAsia="en-US"/>
        </w:rPr>
        <w:t xml:space="preserve"> first</w:t>
      </w:r>
      <w:r w:rsidR="00306607" w:rsidRPr="0072476F">
        <w:rPr>
          <w:rFonts w:ascii="Times New Roman" w:hAnsi="Times New Roman"/>
          <w:lang w:eastAsia="en-US"/>
        </w:rPr>
        <w:t xml:space="preserve"> day of each month. </w:t>
      </w:r>
      <w:r w:rsidR="004765E1">
        <w:rPr>
          <w:rFonts w:ascii="Times New Roman" w:hAnsi="Times New Roman"/>
          <w:lang w:eastAsia="en-US"/>
        </w:rPr>
        <w:t xml:space="preserve"> Will</w:t>
      </w:r>
      <w:r w:rsidRPr="0072476F">
        <w:rPr>
          <w:rFonts w:ascii="Times New Roman" w:hAnsi="Times New Roman"/>
          <w:lang w:eastAsia="en-US"/>
        </w:rPr>
        <w:t xml:space="preserve"> have to test when sites</w:t>
      </w:r>
      <w:r w:rsidR="00F61075">
        <w:rPr>
          <w:rFonts w:ascii="Times New Roman" w:hAnsi="Times New Roman"/>
          <w:lang w:eastAsia="en-US"/>
        </w:rPr>
        <w:t xml:space="preserve"> receive</w:t>
      </w:r>
      <w:r w:rsidRPr="0072476F">
        <w:rPr>
          <w:rFonts w:ascii="Times New Roman" w:hAnsi="Times New Roman"/>
          <w:lang w:eastAsia="en-US"/>
        </w:rPr>
        <w:t xml:space="preserve"> the</w:t>
      </w:r>
      <w:r w:rsidR="0098366B" w:rsidRPr="0072476F">
        <w:rPr>
          <w:rFonts w:ascii="Times New Roman" w:hAnsi="Times New Roman"/>
          <w:lang w:eastAsia="en-US"/>
        </w:rPr>
        <w:t xml:space="preserve"> upload.  Be aware of this condition during IOC.</w:t>
      </w:r>
    </w:p>
    <w:p w14:paraId="32CF11CB" w14:textId="4CEA5BBB" w:rsidR="0033760C" w:rsidRPr="0072476F" w:rsidRDefault="0033760C" w:rsidP="0033760C">
      <w:pPr>
        <w:pStyle w:val="BodyText"/>
        <w:numPr>
          <w:ilvl w:val="0"/>
          <w:numId w:val="10"/>
        </w:numPr>
        <w:spacing w:before="0" w:after="0"/>
        <w:rPr>
          <w:rFonts w:ascii="Times New Roman" w:hAnsi="Times New Roman"/>
          <w:lang w:eastAsia="en-US"/>
        </w:rPr>
      </w:pPr>
      <w:r w:rsidRPr="0072476F">
        <w:rPr>
          <w:rFonts w:ascii="Times New Roman" w:hAnsi="Times New Roman"/>
          <w:lang w:eastAsia="en-US"/>
        </w:rPr>
        <w:t>Difficult to test in SQA account.  (Need FSC assistance)</w:t>
      </w:r>
    </w:p>
    <w:p w14:paraId="0E04B093" w14:textId="0F5B8FC3" w:rsidR="00A82890" w:rsidRPr="0072476F" w:rsidRDefault="00A82890" w:rsidP="00A82890">
      <w:pPr>
        <w:pStyle w:val="BodyText"/>
        <w:numPr>
          <w:ilvl w:val="0"/>
          <w:numId w:val="10"/>
        </w:numPr>
        <w:spacing w:before="0" w:after="0"/>
        <w:rPr>
          <w:rFonts w:ascii="Times New Roman" w:hAnsi="Times New Roman"/>
          <w:lang w:eastAsia="en-US"/>
        </w:rPr>
      </w:pPr>
      <w:r w:rsidRPr="0072476F">
        <w:rPr>
          <w:rFonts w:ascii="Times New Roman" w:hAnsi="Times New Roman"/>
          <w:lang w:eastAsia="en-US"/>
        </w:rPr>
        <w:t xml:space="preserve">Cannot test in MIRROR account because no </w:t>
      </w:r>
      <w:proofErr w:type="spellStart"/>
      <w:r w:rsidRPr="0072476F">
        <w:rPr>
          <w:rFonts w:ascii="Times New Roman" w:hAnsi="Times New Roman"/>
          <w:lang w:eastAsia="en-US"/>
        </w:rPr>
        <w:t>eIV</w:t>
      </w:r>
      <w:proofErr w:type="spellEnd"/>
      <w:r w:rsidRPr="0072476F">
        <w:rPr>
          <w:rFonts w:ascii="Times New Roman" w:hAnsi="Times New Roman"/>
          <w:lang w:eastAsia="en-US"/>
        </w:rPr>
        <w:t xml:space="preserve"> functionality.</w:t>
      </w:r>
    </w:p>
    <w:p w14:paraId="444B146E" w14:textId="22DBDFED" w:rsidR="00306607" w:rsidRPr="0072476F" w:rsidRDefault="00306607" w:rsidP="00A82890">
      <w:pPr>
        <w:pStyle w:val="BodyText"/>
        <w:numPr>
          <w:ilvl w:val="0"/>
          <w:numId w:val="10"/>
        </w:numPr>
        <w:spacing w:before="0" w:after="0"/>
        <w:rPr>
          <w:rFonts w:ascii="Times New Roman" w:hAnsi="Times New Roman"/>
          <w:lang w:eastAsia="en-US"/>
        </w:rPr>
      </w:pPr>
      <w:r w:rsidRPr="0072476F">
        <w:rPr>
          <w:rFonts w:ascii="Times New Roman" w:hAnsi="Times New Roman"/>
          <w:lang w:eastAsia="en-US"/>
        </w:rPr>
        <w:t>Not all payers are ‘trusted’ or allow for auto-update; site may not have any entries for trusted</w:t>
      </w:r>
      <w:r w:rsidR="00EC5337" w:rsidRPr="0072476F">
        <w:rPr>
          <w:rFonts w:ascii="Times New Roman" w:hAnsi="Times New Roman"/>
          <w:lang w:eastAsia="en-US"/>
        </w:rPr>
        <w:t xml:space="preserve"> payers.  (Matching policy is on file, but didn’t auto-update because payer not trusted).</w:t>
      </w:r>
    </w:p>
    <w:p w14:paraId="7300E24A" w14:textId="03B0CB74" w:rsidR="00051DB8" w:rsidRDefault="005079D6" w:rsidP="00051DB8">
      <w:pPr>
        <w:pStyle w:val="Heading1"/>
      </w:pPr>
      <w:r>
        <w:lastRenderedPageBreak/>
        <w:t>Assumptions:</w:t>
      </w:r>
    </w:p>
    <w:p w14:paraId="65F52622" w14:textId="22F19E30" w:rsidR="00291605" w:rsidRPr="0072476F" w:rsidRDefault="00A82890" w:rsidP="003037AC">
      <w:pPr>
        <w:pStyle w:val="BodyText"/>
        <w:numPr>
          <w:ilvl w:val="0"/>
          <w:numId w:val="9"/>
        </w:numPr>
        <w:spacing w:before="0" w:after="0"/>
        <w:rPr>
          <w:rFonts w:ascii="Times New Roman" w:hAnsi="Times New Roman"/>
          <w:lang w:eastAsia="en-US"/>
        </w:rPr>
      </w:pPr>
      <w:r w:rsidRPr="0072476F">
        <w:rPr>
          <w:rFonts w:ascii="Times New Roman" w:hAnsi="Times New Roman"/>
          <w:lang w:eastAsia="en-US"/>
        </w:rPr>
        <w:t>Sites have HMS entries that normally would have auto-updated.</w:t>
      </w:r>
    </w:p>
    <w:p w14:paraId="6EFAB2A1" w14:textId="4161C7D8" w:rsidR="003037AC" w:rsidRPr="0072476F" w:rsidRDefault="00C42F52" w:rsidP="003037AC">
      <w:pPr>
        <w:pStyle w:val="BodyText"/>
        <w:numPr>
          <w:ilvl w:val="0"/>
          <w:numId w:val="9"/>
        </w:numPr>
        <w:spacing w:before="0" w:after="0"/>
        <w:rPr>
          <w:rFonts w:ascii="Times New Roman" w:hAnsi="Times New Roman"/>
          <w:lang w:eastAsia="en-US"/>
        </w:rPr>
      </w:pPr>
      <w:r w:rsidRPr="0072476F">
        <w:rPr>
          <w:rFonts w:ascii="Times New Roman" w:hAnsi="Times New Roman"/>
          <w:lang w:eastAsia="en-US"/>
        </w:rPr>
        <w:t>Testing idea</w:t>
      </w:r>
      <w:r w:rsidR="007C4569" w:rsidRPr="0072476F">
        <w:rPr>
          <w:rFonts w:ascii="Times New Roman" w:hAnsi="Times New Roman"/>
          <w:lang w:eastAsia="en-US"/>
        </w:rPr>
        <w:t xml:space="preserve"> –User</w:t>
      </w:r>
      <w:r w:rsidR="003D6AF8" w:rsidRPr="0072476F">
        <w:rPr>
          <w:rFonts w:ascii="Times New Roman" w:hAnsi="Times New Roman"/>
          <w:lang w:eastAsia="en-US"/>
        </w:rPr>
        <w:t xml:space="preserve"> may be able to</w:t>
      </w:r>
      <w:r w:rsidR="007C4569" w:rsidRPr="0072476F">
        <w:rPr>
          <w:rFonts w:ascii="Times New Roman" w:hAnsi="Times New Roman"/>
          <w:lang w:eastAsia="en-US"/>
        </w:rPr>
        <w:t xml:space="preserve"> create new buffer entry in </w:t>
      </w:r>
      <w:proofErr w:type="spellStart"/>
      <w:r w:rsidR="007C4569" w:rsidRPr="0072476F">
        <w:rPr>
          <w:rFonts w:ascii="Times New Roman" w:hAnsi="Times New Roman"/>
          <w:lang w:eastAsia="en-US"/>
        </w:rPr>
        <w:t>VistA</w:t>
      </w:r>
      <w:proofErr w:type="spellEnd"/>
      <w:r w:rsidR="007C4569" w:rsidRPr="0072476F">
        <w:rPr>
          <w:rFonts w:ascii="Times New Roman" w:hAnsi="Times New Roman"/>
          <w:lang w:eastAsia="en-US"/>
        </w:rPr>
        <w:t xml:space="preserve"> for a policy</w:t>
      </w:r>
      <w:r w:rsidR="0033760C" w:rsidRPr="0072476F">
        <w:rPr>
          <w:rFonts w:ascii="Times New Roman" w:hAnsi="Times New Roman"/>
          <w:lang w:eastAsia="en-US"/>
        </w:rPr>
        <w:t xml:space="preserve"> that would normally auto-update</w:t>
      </w:r>
      <w:r w:rsidR="007C4569" w:rsidRPr="0072476F">
        <w:rPr>
          <w:rFonts w:ascii="Times New Roman" w:hAnsi="Times New Roman"/>
          <w:lang w:eastAsia="en-US"/>
        </w:rPr>
        <w:t xml:space="preserve"> and</w:t>
      </w:r>
      <w:r w:rsidR="003D6AF8" w:rsidRPr="0072476F">
        <w:rPr>
          <w:rFonts w:ascii="Times New Roman" w:hAnsi="Times New Roman"/>
          <w:lang w:eastAsia="en-US"/>
        </w:rPr>
        <w:t xml:space="preserve"> select HMS as source.</w:t>
      </w:r>
    </w:p>
    <w:p w14:paraId="68809AC8" w14:textId="3079E34E" w:rsidR="00811E4D" w:rsidRDefault="00811E4D" w:rsidP="00051DB8">
      <w:pPr>
        <w:pStyle w:val="Heading1"/>
      </w:pPr>
      <w:r>
        <w:t>Risks:</w:t>
      </w:r>
    </w:p>
    <w:p w14:paraId="76D9417E" w14:textId="4737C269" w:rsidR="0033760C" w:rsidRPr="0072476F" w:rsidRDefault="0033760C" w:rsidP="0033760C">
      <w:pPr>
        <w:pStyle w:val="BodyText"/>
        <w:numPr>
          <w:ilvl w:val="0"/>
          <w:numId w:val="12"/>
        </w:numPr>
        <w:rPr>
          <w:rFonts w:ascii="Times New Roman" w:hAnsi="Times New Roman"/>
          <w:lang w:eastAsia="en-US"/>
        </w:rPr>
      </w:pPr>
      <w:r w:rsidRPr="0072476F">
        <w:rPr>
          <w:rFonts w:ascii="Times New Roman" w:hAnsi="Times New Roman"/>
          <w:lang w:eastAsia="en-US"/>
        </w:rPr>
        <w:t>HMS sourced entries that continue to auto-update may reduce the refunds from a contractor back to</w:t>
      </w:r>
      <w:r w:rsidR="00F61075">
        <w:rPr>
          <w:rFonts w:ascii="Times New Roman" w:hAnsi="Times New Roman"/>
          <w:lang w:eastAsia="en-US"/>
        </w:rPr>
        <w:t xml:space="preserve"> the</w:t>
      </w:r>
      <w:r w:rsidRPr="0072476F">
        <w:rPr>
          <w:rFonts w:ascii="Times New Roman" w:hAnsi="Times New Roman"/>
          <w:lang w:eastAsia="en-US"/>
        </w:rPr>
        <w:t xml:space="preserve"> VA.  We’ll</w:t>
      </w:r>
      <w:r w:rsidR="009B68EF" w:rsidRPr="0072476F">
        <w:rPr>
          <w:rFonts w:ascii="Times New Roman" w:hAnsi="Times New Roman"/>
          <w:lang w:eastAsia="en-US"/>
        </w:rPr>
        <w:t xml:space="preserve"> be paying for things we already know</w:t>
      </w:r>
      <w:r w:rsidR="00F61075">
        <w:rPr>
          <w:rFonts w:ascii="Times New Roman" w:hAnsi="Times New Roman"/>
          <w:lang w:eastAsia="en-US"/>
        </w:rPr>
        <w:t xml:space="preserve"> exist.</w:t>
      </w:r>
    </w:p>
    <w:p w14:paraId="7300E250" w14:textId="77777777" w:rsidR="00051DB8" w:rsidRPr="00C855D3" w:rsidRDefault="00051DB8" w:rsidP="00051DB8">
      <w:pPr>
        <w:pStyle w:val="Heading1"/>
      </w:pPr>
      <w:r w:rsidRPr="00291605">
        <w:t>Appro</w:t>
      </w:r>
      <w:bookmarkStart w:id="0" w:name="_GoBack"/>
      <w:r w:rsidRPr="00291605">
        <w:t>va</w:t>
      </w:r>
      <w:bookmarkEnd w:id="0"/>
      <w:r w:rsidRPr="00291605">
        <w:t>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72476F" w:rsidRDefault="006F762D" w:rsidP="00213119">
            <w:pPr>
              <w:pStyle w:val="TableHeading"/>
              <w:rPr>
                <w:rFonts w:ascii="Arial" w:hAnsi="Arial"/>
              </w:rPr>
            </w:pPr>
            <w:r w:rsidRPr="0072476F">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72476F" w:rsidRDefault="006F762D" w:rsidP="00213119">
            <w:pPr>
              <w:pStyle w:val="TableHeading"/>
              <w:rPr>
                <w:rFonts w:ascii="Arial" w:hAnsi="Arial"/>
              </w:rPr>
            </w:pPr>
            <w:r w:rsidRPr="0072476F">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72476F" w:rsidRDefault="006F762D" w:rsidP="00213119">
            <w:pPr>
              <w:pStyle w:val="TableHeading"/>
              <w:rPr>
                <w:rFonts w:ascii="Arial" w:hAnsi="Arial"/>
              </w:rPr>
            </w:pPr>
            <w:r w:rsidRPr="0072476F">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72476F" w:rsidRDefault="006F762D" w:rsidP="00213119">
            <w:pPr>
              <w:pStyle w:val="TableHeading"/>
              <w:rPr>
                <w:rFonts w:ascii="Arial" w:hAnsi="Arial"/>
              </w:rPr>
            </w:pPr>
            <w:r w:rsidRPr="0072476F">
              <w:rPr>
                <w:rFonts w:ascii="Arial" w:hAnsi="Arial"/>
              </w:rPr>
              <w:t>Author</w:t>
            </w:r>
          </w:p>
        </w:tc>
      </w:tr>
      <w:tr w:rsidR="006F762D" w:rsidRPr="00C855D3" w14:paraId="16196880"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4CB64210" w:rsidR="006F762D" w:rsidRPr="0072476F" w:rsidRDefault="00D338FB" w:rsidP="00213119">
            <w:pPr>
              <w:pStyle w:val="TableText"/>
              <w:rPr>
                <w:rFonts w:ascii="Arial" w:hAnsi="Arial"/>
              </w:rPr>
            </w:pPr>
            <w:r w:rsidRPr="0072476F">
              <w:rPr>
                <w:rFonts w:ascii="Arial" w:hAnsi="Arial"/>
              </w:rPr>
              <w:t>10/27/2016</w:t>
            </w:r>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72476F" w:rsidRDefault="006F762D" w:rsidP="00213119">
            <w:pPr>
              <w:pStyle w:val="TableText"/>
              <w:rPr>
                <w:rFonts w:ascii="Arial" w:hAnsi="Arial"/>
              </w:rPr>
            </w:pPr>
            <w:r w:rsidRPr="0072476F">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72476F" w:rsidRDefault="006F762D" w:rsidP="00213119">
            <w:pPr>
              <w:pStyle w:val="TableText"/>
              <w:rPr>
                <w:rFonts w:ascii="Arial" w:hAnsi="Arial"/>
              </w:rPr>
            </w:pPr>
            <w:r w:rsidRPr="0072476F">
              <w:rPr>
                <w:rFonts w:ascii="Arial" w:hAnsi="Arial"/>
              </w:rPr>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4D83A739" w:rsidR="006F762D" w:rsidRPr="0072476F" w:rsidRDefault="00291605" w:rsidP="00213119">
            <w:pPr>
              <w:pStyle w:val="TableText"/>
              <w:rPr>
                <w:rFonts w:ascii="Arial" w:hAnsi="Arial"/>
              </w:rPr>
            </w:pPr>
            <w:proofErr w:type="spellStart"/>
            <w:r w:rsidRPr="0072476F">
              <w:rPr>
                <w:rFonts w:ascii="Arial" w:hAnsi="Arial"/>
              </w:rPr>
              <w:t>eInsurance</w:t>
            </w:r>
            <w:proofErr w:type="spellEnd"/>
          </w:p>
        </w:tc>
      </w:tr>
      <w:tr w:rsidR="006F762D" w:rsidRPr="00C855D3" w14:paraId="797E0CBE"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67CAC52C" w14:textId="5F3C8029" w:rsidR="006F762D" w:rsidRPr="0072476F" w:rsidRDefault="003D6AF8" w:rsidP="00213119">
            <w:pPr>
              <w:pStyle w:val="TableText"/>
              <w:rPr>
                <w:rFonts w:ascii="Arial" w:hAnsi="Arial"/>
              </w:rPr>
            </w:pPr>
            <w:r w:rsidRPr="0072476F">
              <w:rPr>
                <w:rFonts w:ascii="Arial" w:hAnsi="Arial"/>
              </w:rPr>
              <w:t>12/1/2016</w:t>
            </w:r>
          </w:p>
        </w:tc>
        <w:tc>
          <w:tcPr>
            <w:tcW w:w="1138" w:type="dxa"/>
            <w:tcBorders>
              <w:top w:val="single" w:sz="4" w:space="0" w:color="auto"/>
              <w:left w:val="single" w:sz="4" w:space="0" w:color="auto"/>
              <w:bottom w:val="single" w:sz="4" w:space="0" w:color="auto"/>
              <w:right w:val="single" w:sz="4" w:space="0" w:color="auto"/>
            </w:tcBorders>
            <w:vAlign w:val="center"/>
          </w:tcPr>
          <w:p w14:paraId="68FB1E8B" w14:textId="1C8CF5B3" w:rsidR="006F762D" w:rsidRPr="0072476F" w:rsidRDefault="003D6AF8" w:rsidP="00213119">
            <w:pPr>
              <w:pStyle w:val="TableText"/>
              <w:rPr>
                <w:rFonts w:ascii="Arial" w:hAnsi="Arial"/>
              </w:rPr>
            </w:pPr>
            <w:r w:rsidRPr="0072476F">
              <w:rPr>
                <w:rFonts w:ascii="Arial" w:hAnsi="Arial"/>
              </w:rPr>
              <w:t>V0.02</w:t>
            </w:r>
          </w:p>
        </w:tc>
        <w:tc>
          <w:tcPr>
            <w:tcW w:w="5082" w:type="dxa"/>
            <w:tcBorders>
              <w:top w:val="single" w:sz="4" w:space="0" w:color="auto"/>
              <w:left w:val="single" w:sz="4" w:space="0" w:color="auto"/>
              <w:bottom w:val="single" w:sz="4" w:space="0" w:color="auto"/>
              <w:right w:val="single" w:sz="4" w:space="0" w:color="auto"/>
            </w:tcBorders>
            <w:vAlign w:val="center"/>
          </w:tcPr>
          <w:p w14:paraId="04CFBA7A" w14:textId="66BA8F12" w:rsidR="006F762D" w:rsidRPr="0072476F" w:rsidRDefault="003D6AF8" w:rsidP="00213119">
            <w:pPr>
              <w:pStyle w:val="TableText"/>
              <w:rPr>
                <w:rFonts w:ascii="Arial" w:hAnsi="Arial"/>
              </w:rPr>
            </w:pPr>
            <w:r w:rsidRPr="0072476F">
              <w:rPr>
                <w:rFonts w:ascii="Arial" w:hAnsi="Arial"/>
              </w:rPr>
              <w:t>Updating</w:t>
            </w:r>
          </w:p>
        </w:tc>
        <w:tc>
          <w:tcPr>
            <w:tcW w:w="1668" w:type="dxa"/>
            <w:tcBorders>
              <w:top w:val="single" w:sz="4" w:space="0" w:color="auto"/>
              <w:left w:val="single" w:sz="4" w:space="0" w:color="auto"/>
              <w:bottom w:val="single" w:sz="4" w:space="0" w:color="auto"/>
              <w:right w:val="single" w:sz="4" w:space="0" w:color="auto"/>
            </w:tcBorders>
            <w:vAlign w:val="center"/>
          </w:tcPr>
          <w:p w14:paraId="30319717" w14:textId="1E0F847A" w:rsidR="006F762D" w:rsidRPr="0072476F" w:rsidRDefault="003D6AF8" w:rsidP="00213119">
            <w:pPr>
              <w:pStyle w:val="TableText"/>
              <w:rPr>
                <w:rFonts w:ascii="Arial" w:hAnsi="Arial"/>
              </w:rPr>
            </w:pPr>
            <w:r w:rsidRPr="0072476F">
              <w:rPr>
                <w:rFonts w:ascii="Arial" w:hAnsi="Arial"/>
              </w:rPr>
              <w:t>Cindy Fawcett</w:t>
            </w:r>
          </w:p>
        </w:tc>
      </w:tr>
      <w:tr w:rsidR="009272E7" w:rsidRPr="00C855D3" w14:paraId="6863C0FB"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70841291" w14:textId="2FB57484" w:rsidR="009272E7" w:rsidRPr="0072476F" w:rsidRDefault="004765E1" w:rsidP="00213119">
            <w:pPr>
              <w:pStyle w:val="TableText"/>
              <w:rPr>
                <w:rFonts w:ascii="Arial" w:hAnsi="Arial"/>
              </w:rPr>
            </w:pPr>
            <w:r>
              <w:rPr>
                <w:rFonts w:ascii="Arial" w:hAnsi="Arial"/>
              </w:rPr>
              <w:t>12/12/2016</w:t>
            </w:r>
          </w:p>
        </w:tc>
        <w:tc>
          <w:tcPr>
            <w:tcW w:w="1138" w:type="dxa"/>
            <w:tcBorders>
              <w:top w:val="single" w:sz="4" w:space="0" w:color="auto"/>
              <w:left w:val="single" w:sz="4" w:space="0" w:color="auto"/>
              <w:bottom w:val="single" w:sz="4" w:space="0" w:color="auto"/>
              <w:right w:val="single" w:sz="4" w:space="0" w:color="auto"/>
            </w:tcBorders>
            <w:vAlign w:val="center"/>
          </w:tcPr>
          <w:p w14:paraId="15C9373E" w14:textId="5F43B648" w:rsidR="009272E7" w:rsidRPr="0072476F" w:rsidRDefault="004765E1" w:rsidP="00213119">
            <w:pPr>
              <w:pStyle w:val="TableText"/>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14:paraId="63591505" w14:textId="63580109" w:rsidR="009272E7" w:rsidRPr="0072476F" w:rsidRDefault="004765E1" w:rsidP="00213119">
            <w:pPr>
              <w:pStyle w:val="TableText"/>
              <w:rPr>
                <w:rFonts w:ascii="Arial" w:hAnsi="Arial"/>
              </w:rPr>
            </w:pPr>
            <w:r w:rsidRPr="00BF2AD5">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14:paraId="6B88564D" w14:textId="422CA803" w:rsidR="009272E7" w:rsidRPr="0072476F" w:rsidRDefault="004765E1" w:rsidP="00213119">
            <w:pPr>
              <w:pStyle w:val="TableText"/>
              <w:rPr>
                <w:rFonts w:ascii="Arial" w:hAnsi="Arial"/>
              </w:rPr>
            </w:pPr>
            <w:r>
              <w:rPr>
                <w:rFonts w:ascii="Arial" w:hAnsi="Arial"/>
              </w:rPr>
              <w:t xml:space="preserve">Team </w:t>
            </w:r>
            <w:proofErr w:type="spellStart"/>
            <w:r>
              <w:rPr>
                <w:rFonts w:ascii="Arial" w:hAnsi="Arial"/>
              </w:rPr>
              <w:t>Leidos</w:t>
            </w:r>
            <w:proofErr w:type="spellEnd"/>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8C5CA" w14:textId="77777777" w:rsidR="00CF4E6D" w:rsidRDefault="00CF4E6D" w:rsidP="00B81ED4">
      <w:pPr>
        <w:spacing w:after="0" w:line="240" w:lineRule="auto"/>
      </w:pPr>
      <w:r>
        <w:separator/>
      </w:r>
    </w:p>
  </w:endnote>
  <w:endnote w:type="continuationSeparator" w:id="0">
    <w:p w14:paraId="398A6C82" w14:textId="77777777" w:rsidR="00CF4E6D" w:rsidRDefault="00CF4E6D"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03AFE" w14:textId="77777777" w:rsidR="00BD5D7E" w:rsidRDefault="00BD5D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2" w:author="Author"/>
  <w:sdt>
    <w:sdtPr>
      <w:id w:val="-492721967"/>
      <w:docPartObj>
        <w:docPartGallery w:val="Page Numbers (Bottom of Page)"/>
        <w:docPartUnique/>
      </w:docPartObj>
    </w:sdtPr>
    <w:sdtEndPr/>
    <w:sdtContent>
      <w:customXmlDelRangeEnd w:id="2"/>
      <w:customXmlDelRangeStart w:id="3" w:author="Author"/>
      <w:sdt>
        <w:sdtPr>
          <w:id w:val="-1669238322"/>
          <w:docPartObj>
            <w:docPartGallery w:val="Page Numbers (Top of Page)"/>
            <w:docPartUnique/>
          </w:docPartObj>
        </w:sdtPr>
        <w:sdtEndPr/>
        <w:sdtContent>
          <w:customXmlDelRangeEnd w:id="3"/>
          <w:p w14:paraId="55647AD7" w14:textId="7DA82D31" w:rsidR="002407DA" w:rsidRPr="002407DA" w:rsidDel="00BD5D7E" w:rsidRDefault="002407DA">
            <w:pPr>
              <w:pStyle w:val="Footer"/>
              <w:jc w:val="center"/>
              <w:rPr>
                <w:del w:id="4" w:author="Author"/>
              </w:rPr>
            </w:pPr>
            <w:del w:id="5" w:author="Author">
              <w:r w:rsidRPr="002407DA" w:rsidDel="00BD5D7E">
                <w:delText xml:space="preserve">Page </w:delText>
              </w:r>
              <w:r w:rsidRPr="002407DA" w:rsidDel="00BD5D7E">
                <w:rPr>
                  <w:bCs/>
                  <w:sz w:val="24"/>
                  <w:szCs w:val="24"/>
                </w:rPr>
                <w:fldChar w:fldCharType="begin"/>
              </w:r>
              <w:r w:rsidRPr="002407DA" w:rsidDel="00BD5D7E">
                <w:rPr>
                  <w:bCs/>
                </w:rPr>
                <w:delInstrText xml:space="preserve"> PAGE </w:delInstrText>
              </w:r>
              <w:r w:rsidRPr="002407DA" w:rsidDel="00BD5D7E">
                <w:rPr>
                  <w:bCs/>
                  <w:sz w:val="24"/>
                  <w:szCs w:val="24"/>
                </w:rPr>
                <w:fldChar w:fldCharType="separate"/>
              </w:r>
              <w:r w:rsidR="00BD5D7E" w:rsidDel="00BD5D7E">
                <w:rPr>
                  <w:bCs/>
                  <w:noProof/>
                </w:rPr>
                <w:delText>3</w:delText>
              </w:r>
              <w:r w:rsidRPr="002407DA" w:rsidDel="00BD5D7E">
                <w:rPr>
                  <w:bCs/>
                  <w:sz w:val="24"/>
                  <w:szCs w:val="24"/>
                </w:rPr>
                <w:fldChar w:fldCharType="end"/>
              </w:r>
              <w:r w:rsidRPr="002407DA" w:rsidDel="00BD5D7E">
                <w:delText xml:space="preserve"> of </w:delText>
              </w:r>
              <w:r w:rsidRPr="002407DA" w:rsidDel="00BD5D7E">
                <w:rPr>
                  <w:bCs/>
                  <w:sz w:val="24"/>
                  <w:szCs w:val="24"/>
                </w:rPr>
                <w:fldChar w:fldCharType="begin"/>
              </w:r>
              <w:r w:rsidRPr="002407DA" w:rsidDel="00BD5D7E">
                <w:rPr>
                  <w:bCs/>
                </w:rPr>
                <w:delInstrText xml:space="preserve"> NUMPAGES  </w:delInstrText>
              </w:r>
              <w:r w:rsidRPr="002407DA" w:rsidDel="00BD5D7E">
                <w:rPr>
                  <w:bCs/>
                  <w:sz w:val="24"/>
                  <w:szCs w:val="24"/>
                </w:rPr>
                <w:fldChar w:fldCharType="separate"/>
              </w:r>
              <w:r w:rsidR="00BD5D7E" w:rsidDel="00BD5D7E">
                <w:rPr>
                  <w:bCs/>
                  <w:noProof/>
                </w:rPr>
                <w:delText>3</w:delText>
              </w:r>
              <w:r w:rsidRPr="002407DA" w:rsidDel="00BD5D7E">
                <w:rPr>
                  <w:bCs/>
                  <w:sz w:val="24"/>
                  <w:szCs w:val="24"/>
                </w:rPr>
                <w:fldChar w:fldCharType="end"/>
              </w:r>
            </w:del>
          </w:p>
          <w:customXmlDelRangeStart w:id="6" w:author="Author"/>
        </w:sdtContent>
      </w:sdt>
      <w:customXmlDelRangeEnd w:id="6"/>
      <w:customXmlDelRangeStart w:id="7" w:author="Author"/>
    </w:sdtContent>
  </w:sdt>
  <w:customXmlDelRangeEnd w:id="7"/>
  <w:p w14:paraId="4292578D" w14:textId="77777777" w:rsidR="002407DA" w:rsidRDefault="002407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F3159" w14:textId="77777777" w:rsidR="00BD5D7E" w:rsidRDefault="00BD5D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B4394" w14:textId="77777777" w:rsidR="00CF4E6D" w:rsidRDefault="00CF4E6D" w:rsidP="00B81ED4">
      <w:pPr>
        <w:spacing w:after="0" w:line="240" w:lineRule="auto"/>
      </w:pPr>
      <w:r>
        <w:separator/>
      </w:r>
    </w:p>
  </w:footnote>
  <w:footnote w:type="continuationSeparator" w:id="0">
    <w:p w14:paraId="48ADB7BA" w14:textId="77777777" w:rsidR="00CF4E6D" w:rsidRDefault="00CF4E6D"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F9C91" w14:textId="77777777" w:rsidR="00BD5D7E" w:rsidRDefault="00BD5D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669E5251" w:rsidR="00122200" w:rsidRPr="0072476F" w:rsidRDefault="00D338FB">
    <w:pPr>
      <w:pStyle w:val="Header"/>
      <w:rPr>
        <w:rFonts w:ascii="Times New Roman" w:hAnsi="Times New Roman" w:cs="Times New Roman"/>
        <w:sz w:val="20"/>
      </w:rPr>
    </w:pPr>
    <w:del w:id="1" w:author="Author">
      <w:r w:rsidRPr="0072476F" w:rsidDel="00BD5D7E">
        <w:rPr>
          <w:rFonts w:ascii="Times New Roman" w:hAnsi="Times New Roman" w:cs="Times New Roman"/>
          <w:sz w:val="20"/>
        </w:rPr>
        <w:delText>User Story: USIN-</w:delText>
      </w:r>
      <w:r w:rsidR="00A85730" w:rsidRPr="0072476F" w:rsidDel="00BD5D7E">
        <w:rPr>
          <w:rFonts w:ascii="Times New Roman" w:hAnsi="Times New Roman" w:cs="Times New Roman"/>
          <w:sz w:val="20"/>
        </w:rPr>
        <w:delText>027</w:delText>
      </w:r>
      <w:r w:rsidR="00122200" w:rsidRPr="0072476F" w:rsidDel="00BD5D7E">
        <w:rPr>
          <w:rFonts w:ascii="Times New Roman" w:hAnsi="Times New Roman" w:cs="Times New Roman"/>
          <w:sz w:val="20"/>
        </w:rPr>
        <w:delText xml:space="preserve"> </w:delText>
      </w:r>
      <w:r w:rsidR="00A85730" w:rsidRPr="0072476F" w:rsidDel="00BD5D7E">
        <w:rPr>
          <w:rFonts w:ascii="Times New Roman" w:hAnsi="Times New Roman" w:cs="Times New Roman"/>
          <w:sz w:val="20"/>
        </w:rPr>
        <w:delText>Prevent HMS Source from Auto-updating</w:delText>
      </w:r>
      <w:r w:rsidR="00122200" w:rsidRPr="0072476F" w:rsidDel="00BD5D7E">
        <w:rPr>
          <w:rFonts w:ascii="Times New Roman" w:hAnsi="Times New Roman" w:cs="Times New Roman"/>
          <w:sz w:val="20"/>
        </w:rPr>
        <w:delText xml:space="preserve"> v</w:delText>
      </w:r>
      <w:r w:rsidR="006A1CCF" w:rsidDel="00BD5D7E">
        <w:rPr>
          <w:rFonts w:ascii="Times New Roman" w:hAnsi="Times New Roman" w:cs="Times New Roman"/>
          <w:sz w:val="20"/>
        </w:rPr>
        <w:delText>1.0</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6C9DE" w14:textId="77777777" w:rsidR="00BD5D7E" w:rsidRDefault="00BD5D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26644"/>
    <w:multiLevelType w:val="hybridMultilevel"/>
    <w:tmpl w:val="0C628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9B029F"/>
    <w:multiLevelType w:val="hybridMultilevel"/>
    <w:tmpl w:val="A7666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2D3374"/>
    <w:multiLevelType w:val="hybridMultilevel"/>
    <w:tmpl w:val="EA94BE66"/>
    <w:lvl w:ilvl="0" w:tplc="77A098A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42600B"/>
    <w:multiLevelType w:val="hybridMultilevel"/>
    <w:tmpl w:val="ADD40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5"/>
  </w:num>
  <w:num w:numId="5">
    <w:abstractNumId w:val="0"/>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2"/>
  </w:num>
  <w:num w:numId="11">
    <w:abstractNumId w:val="3"/>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5163"/>
    <w:rsid w:val="0000552F"/>
    <w:rsid w:val="00007319"/>
    <w:rsid w:val="00011416"/>
    <w:rsid w:val="0003246A"/>
    <w:rsid w:val="00040EB7"/>
    <w:rsid w:val="00043E15"/>
    <w:rsid w:val="000455AE"/>
    <w:rsid w:val="00046F79"/>
    <w:rsid w:val="00051DB8"/>
    <w:rsid w:val="00065FA0"/>
    <w:rsid w:val="000710F8"/>
    <w:rsid w:val="00074024"/>
    <w:rsid w:val="0007552E"/>
    <w:rsid w:val="00087ACA"/>
    <w:rsid w:val="000A3203"/>
    <w:rsid w:val="000B507F"/>
    <w:rsid w:val="000B7003"/>
    <w:rsid w:val="000F1BBE"/>
    <w:rsid w:val="00120B40"/>
    <w:rsid w:val="00122200"/>
    <w:rsid w:val="00122BFA"/>
    <w:rsid w:val="00136651"/>
    <w:rsid w:val="00144443"/>
    <w:rsid w:val="00152BDB"/>
    <w:rsid w:val="00154865"/>
    <w:rsid w:val="00157E58"/>
    <w:rsid w:val="00162A4D"/>
    <w:rsid w:val="0017150E"/>
    <w:rsid w:val="00175480"/>
    <w:rsid w:val="00191DE6"/>
    <w:rsid w:val="001B379F"/>
    <w:rsid w:val="001B47A3"/>
    <w:rsid w:val="001C7764"/>
    <w:rsid w:val="001D3A76"/>
    <w:rsid w:val="001F5110"/>
    <w:rsid w:val="002012C6"/>
    <w:rsid w:val="002073F1"/>
    <w:rsid w:val="00213C69"/>
    <w:rsid w:val="00215DA5"/>
    <w:rsid w:val="00217AB6"/>
    <w:rsid w:val="00223229"/>
    <w:rsid w:val="00237A45"/>
    <w:rsid w:val="002407DA"/>
    <w:rsid w:val="00257F79"/>
    <w:rsid w:val="00263624"/>
    <w:rsid w:val="00264B88"/>
    <w:rsid w:val="00280708"/>
    <w:rsid w:val="00281C50"/>
    <w:rsid w:val="00283C1B"/>
    <w:rsid w:val="00291605"/>
    <w:rsid w:val="00293BAC"/>
    <w:rsid w:val="00296EFC"/>
    <w:rsid w:val="002B294C"/>
    <w:rsid w:val="002E61D7"/>
    <w:rsid w:val="002F4B12"/>
    <w:rsid w:val="003037AC"/>
    <w:rsid w:val="00306607"/>
    <w:rsid w:val="00317AF6"/>
    <w:rsid w:val="0033331F"/>
    <w:rsid w:val="0033462F"/>
    <w:rsid w:val="00334CFE"/>
    <w:rsid w:val="0033760C"/>
    <w:rsid w:val="00354BF7"/>
    <w:rsid w:val="0035711A"/>
    <w:rsid w:val="00361074"/>
    <w:rsid w:val="003628E1"/>
    <w:rsid w:val="00364D54"/>
    <w:rsid w:val="003856F8"/>
    <w:rsid w:val="0039553C"/>
    <w:rsid w:val="003966B3"/>
    <w:rsid w:val="003B7B43"/>
    <w:rsid w:val="003C3E0D"/>
    <w:rsid w:val="003D15ED"/>
    <w:rsid w:val="003D44CB"/>
    <w:rsid w:val="003D6AF8"/>
    <w:rsid w:val="003E2A7D"/>
    <w:rsid w:val="004128D9"/>
    <w:rsid w:val="004178B2"/>
    <w:rsid w:val="00427433"/>
    <w:rsid w:val="004301E3"/>
    <w:rsid w:val="00437F5F"/>
    <w:rsid w:val="004476B5"/>
    <w:rsid w:val="004626D3"/>
    <w:rsid w:val="0046560F"/>
    <w:rsid w:val="00470066"/>
    <w:rsid w:val="004765E1"/>
    <w:rsid w:val="0049409E"/>
    <w:rsid w:val="004B18FE"/>
    <w:rsid w:val="004E0CC3"/>
    <w:rsid w:val="004E4F95"/>
    <w:rsid w:val="004E594D"/>
    <w:rsid w:val="004E694A"/>
    <w:rsid w:val="00501766"/>
    <w:rsid w:val="005079D6"/>
    <w:rsid w:val="005215E0"/>
    <w:rsid w:val="00526D9B"/>
    <w:rsid w:val="00542EC7"/>
    <w:rsid w:val="00547FDF"/>
    <w:rsid w:val="00553DD6"/>
    <w:rsid w:val="00555BAC"/>
    <w:rsid w:val="005612AC"/>
    <w:rsid w:val="005708D8"/>
    <w:rsid w:val="00576F4B"/>
    <w:rsid w:val="005B0C4E"/>
    <w:rsid w:val="005B4FF5"/>
    <w:rsid w:val="005C6DFC"/>
    <w:rsid w:val="005D7AD4"/>
    <w:rsid w:val="005E273B"/>
    <w:rsid w:val="005F0D8B"/>
    <w:rsid w:val="005F51CB"/>
    <w:rsid w:val="00606DE8"/>
    <w:rsid w:val="00611935"/>
    <w:rsid w:val="00623459"/>
    <w:rsid w:val="00625530"/>
    <w:rsid w:val="006366A4"/>
    <w:rsid w:val="006375AB"/>
    <w:rsid w:val="00657BBD"/>
    <w:rsid w:val="00657BE0"/>
    <w:rsid w:val="006672DC"/>
    <w:rsid w:val="00667B4B"/>
    <w:rsid w:val="0069692D"/>
    <w:rsid w:val="006A0AA2"/>
    <w:rsid w:val="006A1CCF"/>
    <w:rsid w:val="006A45F1"/>
    <w:rsid w:val="006B1A0E"/>
    <w:rsid w:val="006B4707"/>
    <w:rsid w:val="006B7259"/>
    <w:rsid w:val="006C177F"/>
    <w:rsid w:val="006C4AB5"/>
    <w:rsid w:val="006C4E43"/>
    <w:rsid w:val="006E621C"/>
    <w:rsid w:val="006F762D"/>
    <w:rsid w:val="00703060"/>
    <w:rsid w:val="00714C6C"/>
    <w:rsid w:val="0072302C"/>
    <w:rsid w:val="0072476F"/>
    <w:rsid w:val="00737A4A"/>
    <w:rsid w:val="00740199"/>
    <w:rsid w:val="00753EB7"/>
    <w:rsid w:val="00754B8C"/>
    <w:rsid w:val="0078631D"/>
    <w:rsid w:val="00795B7B"/>
    <w:rsid w:val="007A12E2"/>
    <w:rsid w:val="007C4569"/>
    <w:rsid w:val="007D2198"/>
    <w:rsid w:val="007F2230"/>
    <w:rsid w:val="00810C38"/>
    <w:rsid w:val="00811E4D"/>
    <w:rsid w:val="00813585"/>
    <w:rsid w:val="00815F3C"/>
    <w:rsid w:val="0083484C"/>
    <w:rsid w:val="00854629"/>
    <w:rsid w:val="00863371"/>
    <w:rsid w:val="008748B5"/>
    <w:rsid w:val="008770A7"/>
    <w:rsid w:val="0088104C"/>
    <w:rsid w:val="00893E06"/>
    <w:rsid w:val="008940DA"/>
    <w:rsid w:val="00895041"/>
    <w:rsid w:val="0089646E"/>
    <w:rsid w:val="008B28F8"/>
    <w:rsid w:val="008B7AD5"/>
    <w:rsid w:val="008C161C"/>
    <w:rsid w:val="008C2113"/>
    <w:rsid w:val="008C5A4C"/>
    <w:rsid w:val="008C6967"/>
    <w:rsid w:val="008D3E86"/>
    <w:rsid w:val="008E06C4"/>
    <w:rsid w:val="008E2317"/>
    <w:rsid w:val="008E4A5D"/>
    <w:rsid w:val="008F7700"/>
    <w:rsid w:val="00902626"/>
    <w:rsid w:val="00922D6B"/>
    <w:rsid w:val="00926205"/>
    <w:rsid w:val="009272E7"/>
    <w:rsid w:val="00927E35"/>
    <w:rsid w:val="009423E6"/>
    <w:rsid w:val="009543D3"/>
    <w:rsid w:val="0095744D"/>
    <w:rsid w:val="00982E5D"/>
    <w:rsid w:val="0098366B"/>
    <w:rsid w:val="009B68EF"/>
    <w:rsid w:val="009F6C6F"/>
    <w:rsid w:val="009F7269"/>
    <w:rsid w:val="00A0367E"/>
    <w:rsid w:val="00A05D64"/>
    <w:rsid w:val="00A32334"/>
    <w:rsid w:val="00A37BEC"/>
    <w:rsid w:val="00A435FB"/>
    <w:rsid w:val="00A446E6"/>
    <w:rsid w:val="00A53D36"/>
    <w:rsid w:val="00A73243"/>
    <w:rsid w:val="00A73A4C"/>
    <w:rsid w:val="00A82890"/>
    <w:rsid w:val="00A85730"/>
    <w:rsid w:val="00A866B3"/>
    <w:rsid w:val="00A93BCB"/>
    <w:rsid w:val="00AE62D7"/>
    <w:rsid w:val="00AF35DD"/>
    <w:rsid w:val="00AF62EE"/>
    <w:rsid w:val="00B00D1E"/>
    <w:rsid w:val="00B03020"/>
    <w:rsid w:val="00B339A8"/>
    <w:rsid w:val="00B5769E"/>
    <w:rsid w:val="00B71851"/>
    <w:rsid w:val="00B721DD"/>
    <w:rsid w:val="00B81ED4"/>
    <w:rsid w:val="00B97DAF"/>
    <w:rsid w:val="00BD5D7E"/>
    <w:rsid w:val="00BD6364"/>
    <w:rsid w:val="00BE3344"/>
    <w:rsid w:val="00BE77A5"/>
    <w:rsid w:val="00BF1692"/>
    <w:rsid w:val="00C026BA"/>
    <w:rsid w:val="00C34EB8"/>
    <w:rsid w:val="00C42F52"/>
    <w:rsid w:val="00C441B6"/>
    <w:rsid w:val="00C514E2"/>
    <w:rsid w:val="00C539C3"/>
    <w:rsid w:val="00C55FC3"/>
    <w:rsid w:val="00C60E1D"/>
    <w:rsid w:val="00C82D46"/>
    <w:rsid w:val="00C9601D"/>
    <w:rsid w:val="00C967D9"/>
    <w:rsid w:val="00CF4E6D"/>
    <w:rsid w:val="00CF5232"/>
    <w:rsid w:val="00D338FB"/>
    <w:rsid w:val="00D5350F"/>
    <w:rsid w:val="00D63CD1"/>
    <w:rsid w:val="00D90CA7"/>
    <w:rsid w:val="00D928ED"/>
    <w:rsid w:val="00D97C4D"/>
    <w:rsid w:val="00DA4962"/>
    <w:rsid w:val="00DA7BEF"/>
    <w:rsid w:val="00DF294B"/>
    <w:rsid w:val="00E42426"/>
    <w:rsid w:val="00E74975"/>
    <w:rsid w:val="00E95A78"/>
    <w:rsid w:val="00EB70A4"/>
    <w:rsid w:val="00EC3AF8"/>
    <w:rsid w:val="00EC5337"/>
    <w:rsid w:val="00ED055A"/>
    <w:rsid w:val="00EE0AA0"/>
    <w:rsid w:val="00EF1226"/>
    <w:rsid w:val="00EF2A2F"/>
    <w:rsid w:val="00EF4915"/>
    <w:rsid w:val="00F079C4"/>
    <w:rsid w:val="00F1640C"/>
    <w:rsid w:val="00F26931"/>
    <w:rsid w:val="00F374D5"/>
    <w:rsid w:val="00F37969"/>
    <w:rsid w:val="00F40B2D"/>
    <w:rsid w:val="00F41AF2"/>
    <w:rsid w:val="00F4247B"/>
    <w:rsid w:val="00F61075"/>
    <w:rsid w:val="00F737C5"/>
    <w:rsid w:val="00F809B1"/>
    <w:rsid w:val="00F91066"/>
    <w:rsid w:val="00F92F3D"/>
    <w:rsid w:val="00FA3DB7"/>
    <w:rsid w:val="00FC1B48"/>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PlaceholderText">
    <w:name w:val="Placeholder Text"/>
    <w:basedOn w:val="DefaultParagraphFont"/>
    <w:uiPriority w:val="99"/>
    <w:semiHidden/>
    <w:rsid w:val="004940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PlaceholderText">
    <w:name w:val="Placeholder Text"/>
    <w:basedOn w:val="DefaultParagraphFont"/>
    <w:uiPriority w:val="99"/>
    <w:semiHidden/>
    <w:rsid w:val="004940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976996">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4002</Characters>
  <Application>Microsoft Office Word</Application>
  <DocSecurity>0</DocSecurity>
  <Lines>33</Lines>
  <Paragraphs>9</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2017-05-25T10:50:00Z</dcterms:created>
  <dcterms:modified xsi:type="dcterms:W3CDTF">2017-05-25T10:50:00Z</dcterms:modified>
</cp:coreProperties>
</file>